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CFF" w:rsidRDefault="00762CFF" w:rsidP="00762CFF">
      <w:pPr>
        <w:pStyle w:val="BodyTextIndent"/>
        <w:spacing w:after="160"/>
        <w:ind w:left="567" w:right="565" w:firstLine="0"/>
        <w:jc w:val="center"/>
        <w:rPr>
          <w:rFonts w:ascii="Times New Roman" w:hAnsi="Times New Roman"/>
          <w:i w:val="0"/>
          <w:sz w:val="24"/>
          <w:szCs w:val="24"/>
        </w:rPr>
      </w:pPr>
      <w:r>
        <w:rPr>
          <w:rFonts w:ascii="Times New Roman" w:hAnsi="Times New Roman"/>
          <w:i w:val="0"/>
          <w:sz w:val="24"/>
          <w:szCs w:val="24"/>
        </w:rPr>
        <w:t>ОБЪЯВЛЕНИЕ</w:t>
      </w:r>
    </w:p>
    <w:p w:rsidR="00762CFF" w:rsidRDefault="00762CFF" w:rsidP="00762CFF">
      <w:pPr>
        <w:pStyle w:val="BodyTextIndent"/>
        <w:spacing w:after="160"/>
        <w:ind w:left="567" w:right="565" w:firstLine="0"/>
        <w:jc w:val="center"/>
        <w:rPr>
          <w:rFonts w:ascii="Times New Roman" w:hAnsi="Times New Roman"/>
          <w:i w:val="0"/>
          <w:sz w:val="24"/>
          <w:szCs w:val="24"/>
        </w:rPr>
      </w:pPr>
      <w:r>
        <w:rPr>
          <w:rFonts w:ascii="Times New Roman" w:hAnsi="Times New Roman"/>
          <w:i w:val="0"/>
          <w:sz w:val="24"/>
          <w:szCs w:val="24"/>
        </w:rPr>
        <w:t>ОБ ОСУЩЕСТВЛЕНИИ ЗАКУПОК У ОДНОГО ЛИЦА ВСЛЕДСТВИЕ ВОЗНИКНОВЕНИЯ ЧРЕЗВЫЧАЙНОЙ ИЛИ ИНОЙ НЕПРЕДВИДЕННОЙ СИТУАЦИИ</w:t>
      </w:r>
    </w:p>
    <w:p w:rsidR="00F34618" w:rsidRPr="00D3537F" w:rsidRDefault="00F34618" w:rsidP="00F34618">
      <w:pPr>
        <w:pStyle w:val="BodyTextIndent"/>
        <w:spacing w:after="160"/>
        <w:ind w:left="567" w:right="565" w:firstLine="0"/>
        <w:jc w:val="center"/>
        <w:rPr>
          <w:rFonts w:ascii="Times New Roman" w:hAnsi="Times New Roman"/>
          <w:i w:val="0"/>
          <w:sz w:val="24"/>
          <w:szCs w:val="24"/>
        </w:rPr>
      </w:pPr>
      <w:r>
        <w:rPr>
          <w:rFonts w:ascii="Times New Roman" w:hAnsi="Times New Roman"/>
          <w:i w:val="0"/>
          <w:sz w:val="24"/>
          <w:szCs w:val="24"/>
        </w:rPr>
        <w:t xml:space="preserve">Настоящий текст объявления утвержден решением Оценочной комиссии </w:t>
      </w:r>
    </w:p>
    <w:p w:rsidR="00C92C21" w:rsidRPr="00413E59" w:rsidRDefault="00C92C21" w:rsidP="00C92C21">
      <w:pPr>
        <w:pStyle w:val="BodyTextIndent"/>
        <w:spacing w:after="160" w:line="240" w:lineRule="auto"/>
        <w:ind w:left="567" w:right="565" w:firstLine="0"/>
        <w:jc w:val="center"/>
        <w:rPr>
          <w:rFonts w:ascii="GHEA Grapalat" w:hAnsi="GHEA Grapalat"/>
          <w:i w:val="0"/>
          <w:sz w:val="24"/>
          <w:szCs w:val="24"/>
        </w:rPr>
      </w:pPr>
      <w:r>
        <w:rPr>
          <w:rFonts w:ascii="GHEA Grapalat" w:hAnsi="GHEA Grapalat"/>
          <w:i w:val="0"/>
          <w:sz w:val="24"/>
          <w:szCs w:val="24"/>
        </w:rPr>
        <w:t xml:space="preserve">от </w:t>
      </w:r>
      <w:r w:rsidRPr="00F34618">
        <w:rPr>
          <w:rFonts w:ascii="GHEA Grapalat" w:hAnsi="GHEA Grapalat"/>
          <w:i w:val="0"/>
          <w:sz w:val="24"/>
          <w:szCs w:val="24"/>
        </w:rPr>
        <w:t xml:space="preserve"> </w:t>
      </w:r>
      <w:r w:rsidR="00D3537F" w:rsidRPr="00D3537F">
        <w:rPr>
          <w:rFonts w:ascii="GHEA Grapalat" w:hAnsi="GHEA Grapalat"/>
          <w:i w:val="0"/>
          <w:sz w:val="24"/>
          <w:szCs w:val="24"/>
        </w:rPr>
        <w:t>2</w:t>
      </w:r>
      <w:r w:rsidR="006073A1">
        <w:rPr>
          <w:rFonts w:ascii="GHEA Grapalat" w:hAnsi="GHEA Grapalat"/>
          <w:i w:val="0"/>
          <w:sz w:val="24"/>
          <w:szCs w:val="24"/>
          <w:lang w:val="en-US"/>
        </w:rPr>
        <w:t>6</w:t>
      </w:r>
      <w:r>
        <w:rPr>
          <w:rFonts w:ascii="GHEA Grapalat" w:hAnsi="GHEA Grapalat"/>
          <w:i w:val="0"/>
          <w:sz w:val="24"/>
          <w:szCs w:val="24"/>
        </w:rPr>
        <w:t>.</w:t>
      </w:r>
      <w:r w:rsidR="00F34618" w:rsidRPr="00F34618">
        <w:rPr>
          <w:rFonts w:ascii="GHEA Grapalat" w:hAnsi="GHEA Grapalat"/>
          <w:i w:val="0"/>
          <w:sz w:val="24"/>
          <w:szCs w:val="24"/>
        </w:rPr>
        <w:t>11</w:t>
      </w:r>
      <w:r>
        <w:rPr>
          <w:rFonts w:ascii="GHEA Grapalat" w:hAnsi="GHEA Grapalat"/>
          <w:i w:val="0"/>
          <w:sz w:val="24"/>
          <w:szCs w:val="24"/>
        </w:rPr>
        <w:t>.202</w:t>
      </w:r>
      <w:r w:rsidRPr="007C6E16">
        <w:rPr>
          <w:rFonts w:ascii="GHEA Grapalat" w:hAnsi="GHEA Grapalat"/>
          <w:i w:val="0"/>
          <w:sz w:val="24"/>
          <w:szCs w:val="24"/>
        </w:rPr>
        <w:t>1</w:t>
      </w:r>
      <w:r>
        <w:rPr>
          <w:rFonts w:ascii="GHEA Grapalat" w:hAnsi="GHEA Grapalat"/>
          <w:i w:val="0"/>
          <w:sz w:val="24"/>
          <w:szCs w:val="24"/>
        </w:rPr>
        <w:t xml:space="preserve"> </w:t>
      </w:r>
      <w:r w:rsidRPr="00FD0971">
        <w:rPr>
          <w:rFonts w:ascii="GHEA Grapalat" w:hAnsi="GHEA Grapalat"/>
          <w:i w:val="0"/>
          <w:sz w:val="24"/>
          <w:szCs w:val="24"/>
        </w:rPr>
        <w:t xml:space="preserve">года </w:t>
      </w:r>
      <w:r w:rsidRPr="006B18CD">
        <w:rPr>
          <w:rFonts w:ascii="GHEA Grapalat" w:hAnsi="GHEA Grapalat"/>
          <w:i w:val="0"/>
          <w:sz w:val="24"/>
          <w:szCs w:val="24"/>
        </w:rPr>
        <w:t xml:space="preserve">N </w:t>
      </w:r>
      <w:r>
        <w:rPr>
          <w:rFonts w:ascii="GHEA Grapalat" w:hAnsi="GHEA Grapalat"/>
          <w:i w:val="0"/>
          <w:sz w:val="24"/>
          <w:szCs w:val="24"/>
        </w:rPr>
        <w:t>2</w:t>
      </w:r>
      <w:r w:rsidRPr="00FD0971">
        <w:rPr>
          <w:rFonts w:ascii="GHEA Grapalat" w:hAnsi="GHEA Grapalat"/>
          <w:i w:val="0"/>
          <w:sz w:val="24"/>
          <w:szCs w:val="24"/>
        </w:rPr>
        <w:t xml:space="preserve"> </w:t>
      </w:r>
      <w:r w:rsidR="004513FF">
        <w:rPr>
          <w:rFonts w:ascii="GHEA Grapalat" w:hAnsi="GHEA Grapalat"/>
          <w:i w:val="0"/>
          <w:sz w:val="24"/>
          <w:szCs w:val="24"/>
          <w:lang w:val="en-US"/>
        </w:rPr>
        <w:t xml:space="preserve"> </w:t>
      </w:r>
      <w:r w:rsidRPr="00413E59">
        <w:rPr>
          <w:rFonts w:ascii="GHEA Grapalat" w:hAnsi="GHEA Grapalat"/>
          <w:i w:val="0"/>
          <w:sz w:val="24"/>
          <w:szCs w:val="24"/>
        </w:rPr>
        <w:t xml:space="preserve">  </w:t>
      </w:r>
    </w:p>
    <w:p w:rsidR="00C92C21" w:rsidRPr="00413E59" w:rsidRDefault="00C92C21" w:rsidP="00C92C21">
      <w:pPr>
        <w:pStyle w:val="BodyTextIndent"/>
        <w:spacing w:after="160" w:line="336" w:lineRule="auto"/>
        <w:ind w:left="567" w:right="565" w:firstLine="0"/>
        <w:jc w:val="center"/>
        <w:rPr>
          <w:rFonts w:ascii="GHEA Grapalat" w:hAnsi="GHEA Grapalat"/>
          <w:i w:val="0"/>
          <w:sz w:val="24"/>
          <w:szCs w:val="24"/>
        </w:rPr>
      </w:pPr>
      <w:r w:rsidRPr="00FD0971">
        <w:rPr>
          <w:rFonts w:ascii="GHEA Grapalat" w:hAnsi="GHEA Grapalat"/>
          <w:i w:val="0"/>
          <w:sz w:val="24"/>
          <w:szCs w:val="24"/>
        </w:rPr>
        <w:t xml:space="preserve">Код запроса котировок </w:t>
      </w:r>
      <w:r>
        <w:rPr>
          <w:rFonts w:ascii="GHEA Grapalat" w:hAnsi="GHEA Grapalat"/>
          <w:i w:val="0"/>
          <w:sz w:val="24"/>
          <w:szCs w:val="24"/>
        </w:rPr>
        <w:t xml:space="preserve"> </w:t>
      </w:r>
      <w:r w:rsidRPr="006B18CD">
        <w:rPr>
          <w:rFonts w:ascii="GHEA Grapalat" w:hAnsi="GHEA Grapalat"/>
          <w:i w:val="0"/>
          <w:sz w:val="24"/>
          <w:szCs w:val="24"/>
        </w:rPr>
        <w:t>ЕГС</w:t>
      </w:r>
      <w:r>
        <w:rPr>
          <w:rFonts w:ascii="GHEA Grapalat" w:hAnsi="GHEA Grapalat"/>
          <w:i w:val="0"/>
          <w:sz w:val="24"/>
          <w:szCs w:val="24"/>
        </w:rPr>
        <w:t>-</w:t>
      </w:r>
      <w:r w:rsidRPr="00C92C21">
        <w:rPr>
          <w:rFonts w:ascii="GHEA Grapalat" w:hAnsi="GHEA Grapalat"/>
          <w:i w:val="0"/>
          <w:sz w:val="24"/>
          <w:szCs w:val="24"/>
        </w:rPr>
        <w:t>HMA-APDzB</w:t>
      </w:r>
      <w:r>
        <w:rPr>
          <w:rFonts w:ascii="GHEA Grapalat" w:hAnsi="GHEA Grapalat"/>
          <w:i w:val="0"/>
          <w:sz w:val="24"/>
          <w:szCs w:val="24"/>
        </w:rPr>
        <w:t>-</w:t>
      </w:r>
      <w:r w:rsidRPr="007C6E16">
        <w:rPr>
          <w:rFonts w:ascii="GHEA Grapalat" w:hAnsi="GHEA Grapalat"/>
          <w:i w:val="0"/>
          <w:sz w:val="24"/>
          <w:szCs w:val="24"/>
        </w:rPr>
        <w:t>21</w:t>
      </w:r>
      <w:r>
        <w:rPr>
          <w:rFonts w:ascii="GHEA Grapalat" w:hAnsi="GHEA Grapalat"/>
          <w:i w:val="0"/>
          <w:sz w:val="24"/>
          <w:szCs w:val="24"/>
        </w:rPr>
        <w:t>/</w:t>
      </w:r>
      <w:r w:rsidR="00D3537F" w:rsidRPr="00D3537F">
        <w:rPr>
          <w:rFonts w:ascii="GHEA Grapalat" w:hAnsi="GHEA Grapalat"/>
          <w:i w:val="0"/>
          <w:sz w:val="24"/>
          <w:szCs w:val="24"/>
        </w:rPr>
        <w:t>4</w:t>
      </w:r>
      <w:r w:rsidRPr="00413E59">
        <w:rPr>
          <w:rFonts w:ascii="GHEA Grapalat" w:hAnsi="GHEA Grapalat"/>
          <w:i w:val="0"/>
          <w:sz w:val="24"/>
          <w:szCs w:val="24"/>
        </w:rPr>
        <w:t xml:space="preserve">  </w:t>
      </w:r>
    </w:p>
    <w:p w:rsidR="00762CFF" w:rsidRPr="00762CFF" w:rsidRDefault="00C92C21" w:rsidP="00762CFF">
      <w:pPr>
        <w:pStyle w:val="BodyTextIndent"/>
        <w:spacing w:line="240" w:lineRule="auto"/>
        <w:ind w:firstLine="709"/>
        <w:rPr>
          <w:rFonts w:ascii="GHEA Grapalat" w:hAnsi="GHEA Grapalat"/>
          <w:i w:val="0"/>
        </w:rPr>
      </w:pPr>
      <w:r w:rsidRPr="00857F67">
        <w:rPr>
          <w:rFonts w:ascii="GHEA Grapalat" w:hAnsi="GHEA Grapalat"/>
          <w:i w:val="0"/>
        </w:rPr>
        <w:t>Заказчик ЗАО “Ергорсвет”, находящийся по адресу: РА г.Ереван, ул. Бузанда 1/4,</w:t>
      </w:r>
      <w:r w:rsidRPr="000D6FF5">
        <w:rPr>
          <w:rFonts w:ascii="GHEA Grapalat" w:hAnsi="GHEA Grapalat"/>
          <w:i w:val="0"/>
        </w:rPr>
        <w:t xml:space="preserve"> </w:t>
      </w:r>
      <w:r w:rsidR="00762CFF" w:rsidRPr="00762CFF">
        <w:rPr>
          <w:rFonts w:ascii="GHEA Grapalat" w:hAnsi="GHEA Grapalat"/>
          <w:i w:val="0"/>
        </w:rPr>
        <w:t>с целью осуществления закупок у одного лица вследствие возникновения чрезвычайной или иной непредвиденной ситуации, установленной пунктом 2 части 1 статьи 23 Закона Республики Армения "О закупках", объявляет процедуру (далее — процедура), которая проводится одним этапом.</w:t>
      </w:r>
    </w:p>
    <w:p w:rsidR="00C92C21" w:rsidRPr="004F64B1" w:rsidRDefault="00762CFF" w:rsidP="00762CFF">
      <w:pPr>
        <w:pStyle w:val="BodyTextIndent"/>
        <w:spacing w:line="240" w:lineRule="auto"/>
        <w:ind w:firstLine="567"/>
        <w:rPr>
          <w:rFonts w:ascii="GHEA Grapalat" w:hAnsi="GHEA Grapalat"/>
          <w:i w:val="0"/>
        </w:rPr>
      </w:pPr>
      <w:r w:rsidRPr="004F64B1">
        <w:rPr>
          <w:rFonts w:ascii="GHEA Grapalat" w:hAnsi="GHEA Grapalat"/>
          <w:i w:val="0"/>
        </w:rPr>
        <w:t xml:space="preserve"> </w:t>
      </w:r>
      <w:r w:rsidR="00C92C21" w:rsidRPr="004F64B1">
        <w:rPr>
          <w:rFonts w:ascii="GHEA Grapalat" w:hAnsi="GHEA Grapalat"/>
          <w:i w:val="0"/>
        </w:rPr>
        <w:t xml:space="preserve">Участнику, отобранному по итогам </w:t>
      </w:r>
      <w:r w:rsidR="00F34618">
        <w:rPr>
          <w:rFonts w:ascii="Arial" w:hAnsi="Arial" w:cs="Arial"/>
          <w:i w:val="0"/>
        </w:rPr>
        <w:t>процедуры</w:t>
      </w:r>
      <w:r w:rsidR="00F34618">
        <w:rPr>
          <w:i w:val="0"/>
        </w:rPr>
        <w:t>,</w:t>
      </w:r>
      <w:r w:rsidR="00C92C21" w:rsidRPr="004F64B1">
        <w:rPr>
          <w:rFonts w:ascii="GHEA Grapalat" w:hAnsi="GHEA Grapalat"/>
          <w:i w:val="0"/>
        </w:rPr>
        <w:t xml:space="preserve">, в установленном порядке будет предложено заключить договор </w:t>
      </w:r>
      <w:r w:rsidR="00C92C21" w:rsidRPr="000A54A6">
        <w:rPr>
          <w:rFonts w:ascii="GHEA Grapalat" w:hAnsi="GHEA Grapalat"/>
          <w:i w:val="0"/>
        </w:rPr>
        <w:t xml:space="preserve">на поставку </w:t>
      </w:r>
      <w:r w:rsidR="00C92C21" w:rsidRPr="00807A2F">
        <w:rPr>
          <w:rFonts w:ascii="GHEA Grapalat" w:hAnsi="GHEA Grapalat" w:hint="eastAsia"/>
          <w:i w:val="0"/>
        </w:rPr>
        <w:t>строительн</w:t>
      </w:r>
      <w:r w:rsidR="00C92C21" w:rsidRPr="00807A2F">
        <w:rPr>
          <w:rFonts w:ascii="GHEA Grapalat" w:hAnsi="GHEA Grapalat"/>
          <w:i w:val="0"/>
        </w:rPr>
        <w:t xml:space="preserve">ых </w:t>
      </w:r>
      <w:r w:rsidR="00C92C21" w:rsidRPr="00807A2F">
        <w:rPr>
          <w:rFonts w:ascii="GHEA Grapalat" w:hAnsi="GHEA Grapalat" w:hint="eastAsia"/>
          <w:i w:val="0"/>
        </w:rPr>
        <w:t>материал</w:t>
      </w:r>
      <w:r w:rsidR="00C92C21" w:rsidRPr="00807A2F">
        <w:rPr>
          <w:rFonts w:ascii="GHEA Grapalat" w:hAnsi="GHEA Grapalat"/>
          <w:i w:val="0"/>
        </w:rPr>
        <w:t>ов</w:t>
      </w:r>
      <w:r w:rsidR="00C92C21" w:rsidRPr="00E063A4">
        <w:rPr>
          <w:rFonts w:ascii="GHEA Grapalat" w:hAnsi="GHEA Grapalat"/>
          <w:i w:val="0"/>
        </w:rPr>
        <w:t xml:space="preserve"> </w:t>
      </w:r>
      <w:r w:rsidR="00C92C21" w:rsidRPr="004F64B1">
        <w:rPr>
          <w:rFonts w:ascii="GHEA Grapalat" w:hAnsi="GHEA Grapalat"/>
          <w:i w:val="0"/>
        </w:rPr>
        <w:t xml:space="preserve">(далее — договор). </w:t>
      </w:r>
    </w:p>
    <w:p w:rsidR="00C92C21" w:rsidRPr="004F64B1" w:rsidRDefault="00C92C21" w:rsidP="00C92C21">
      <w:pPr>
        <w:pStyle w:val="BodyTextIndent"/>
        <w:spacing w:line="240" w:lineRule="auto"/>
        <w:ind w:firstLine="567"/>
        <w:rPr>
          <w:rFonts w:ascii="GHEA Grapalat" w:hAnsi="GHEA Grapalat"/>
          <w:i w:val="0"/>
        </w:rPr>
      </w:pPr>
      <w:r w:rsidRPr="004F64B1">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rsidR="00C92C21" w:rsidRPr="004F64B1" w:rsidRDefault="00C92C21" w:rsidP="00C92C21">
      <w:pPr>
        <w:ind w:firstLine="567"/>
        <w:jc w:val="both"/>
        <w:rPr>
          <w:rFonts w:ascii="GHEA Grapalat" w:hAnsi="GHEA Grapalat"/>
          <w:sz w:val="20"/>
          <w:szCs w:val="20"/>
        </w:rPr>
      </w:pPr>
      <w:r w:rsidRPr="004F64B1">
        <w:rPr>
          <w:rFonts w:ascii="GHEA Grapalat" w:hAnsi="GHEA Grapalat"/>
          <w:sz w:val="20"/>
          <w:szCs w:val="20"/>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C92C21" w:rsidRPr="004F64B1" w:rsidRDefault="00C92C21" w:rsidP="00C92C21">
      <w:pPr>
        <w:pStyle w:val="BodyTextIndent"/>
        <w:spacing w:line="240" w:lineRule="auto"/>
        <w:ind w:firstLine="567"/>
        <w:rPr>
          <w:rFonts w:ascii="GHEA Grapalat" w:hAnsi="GHEA Grapalat"/>
          <w:i w:val="0"/>
        </w:rPr>
      </w:pPr>
      <w:r w:rsidRPr="004F64B1">
        <w:rPr>
          <w:rFonts w:ascii="GHEA Grapalat" w:hAnsi="GHEA Grapalat"/>
          <w:i w:val="0"/>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участника, представившего минимальное ценовое предложение. </w:t>
      </w:r>
    </w:p>
    <w:p w:rsidR="00C92C21" w:rsidRPr="004F64B1" w:rsidRDefault="00C92C21" w:rsidP="00C92C21">
      <w:pPr>
        <w:pStyle w:val="BodyText2"/>
        <w:tabs>
          <w:tab w:val="clear" w:pos="720"/>
        </w:tabs>
        <w:spacing w:line="240" w:lineRule="auto"/>
        <w:jc w:val="both"/>
        <w:rPr>
          <w:rFonts w:ascii="GHEA Grapalat" w:hAnsi="GHEA Grapalat"/>
        </w:rPr>
      </w:pPr>
      <w:r w:rsidRPr="004F64B1">
        <w:rPr>
          <w:rFonts w:ascii="GHEA Grapalat" w:hAnsi="GHEA Grapalat"/>
        </w:rPr>
        <w:t xml:space="preserve">        Для получения приглашения на запрос котировок в документарной форме необходимо обратиться к заказчику 1</w:t>
      </w:r>
      <w:r w:rsidR="00D3537F" w:rsidRPr="00D3537F">
        <w:rPr>
          <w:rFonts w:ascii="GHEA Grapalat" w:hAnsi="GHEA Grapalat"/>
        </w:rPr>
        <w:t>2</w:t>
      </w:r>
      <w:r w:rsidRPr="004F64B1">
        <w:rPr>
          <w:rFonts w:ascii="GHEA Grapalat" w:hAnsi="GHEA Grapalat"/>
        </w:rPr>
        <w:t xml:space="preserve">:00 часов </w:t>
      </w:r>
      <w:r w:rsidR="006073A1">
        <w:rPr>
          <w:rFonts w:ascii="GHEA Grapalat" w:hAnsi="GHEA Grapalat"/>
          <w:lang w:val="en-US"/>
        </w:rPr>
        <w:t>4</w:t>
      </w:r>
      <w:r w:rsidRPr="004F64B1">
        <w:rPr>
          <w:rFonts w:ascii="GHEA Grapalat" w:hAnsi="GHEA Grapalat"/>
        </w:rPr>
        <w:t>-го дня  с даты опубликования настоящего объявления. При этом, для получения приглашения в документарной форме заказчику должно быть представлено письменное заявление. Заказчик обеспечивает бесплатное предоставление приглашения в документарной форме</w:t>
      </w:r>
      <w:r w:rsidRPr="009565E1">
        <w:rPr>
          <w:rFonts w:ascii="GHEA Grapalat" w:hAnsi="GHEA Grapalat"/>
        </w:rPr>
        <w:t xml:space="preserve"> в первый рабочий день, следующий за получением такого требования.</w:t>
      </w:r>
    </w:p>
    <w:p w:rsidR="00C92C21" w:rsidRPr="004F64B1" w:rsidRDefault="00C92C21" w:rsidP="00C92C21">
      <w:pPr>
        <w:pStyle w:val="BodyTextIndent"/>
        <w:spacing w:line="240" w:lineRule="auto"/>
        <w:ind w:firstLine="567"/>
        <w:rPr>
          <w:rFonts w:ascii="GHEA Grapalat" w:hAnsi="GHEA Grapalat"/>
          <w:i w:val="0"/>
        </w:rPr>
      </w:pPr>
      <w:r w:rsidRPr="004F64B1">
        <w:rPr>
          <w:rFonts w:ascii="GHEA Grapalat" w:hAnsi="GHEA Grapalat"/>
          <w:i w:val="0"/>
        </w:rPr>
        <w:t xml:space="preserve">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rsidR="00C92C21" w:rsidRPr="004F64B1" w:rsidRDefault="00C92C21" w:rsidP="00C92C21">
      <w:pPr>
        <w:pStyle w:val="BodyTextIndent"/>
        <w:spacing w:line="240" w:lineRule="auto"/>
        <w:ind w:firstLine="567"/>
        <w:rPr>
          <w:rFonts w:ascii="GHEA Grapalat" w:hAnsi="GHEA Grapalat"/>
          <w:i w:val="0"/>
        </w:rPr>
      </w:pPr>
      <w:r w:rsidRPr="004F64B1">
        <w:rPr>
          <w:rFonts w:ascii="GHEA Grapalat" w:hAnsi="GHEA Grapalat"/>
          <w:i w:val="0"/>
        </w:rPr>
        <w:t xml:space="preserve">Неполучение приглашения не ограничивает права участника на участие в настоящей процедуре. </w:t>
      </w:r>
    </w:p>
    <w:p w:rsidR="00C92C21" w:rsidRPr="004F64B1" w:rsidRDefault="00C92C21" w:rsidP="00C92C21">
      <w:pPr>
        <w:pStyle w:val="BodyTextIndent"/>
        <w:spacing w:line="240" w:lineRule="auto"/>
        <w:ind w:firstLine="0"/>
        <w:rPr>
          <w:rFonts w:ascii="GHEA Grapalat" w:hAnsi="GHEA Grapalat"/>
          <w:i w:val="0"/>
        </w:rPr>
      </w:pPr>
      <w:r w:rsidRPr="004F64B1">
        <w:rPr>
          <w:rFonts w:ascii="GHEA Grapalat" w:hAnsi="GHEA Grapalat"/>
          <w:i w:val="0"/>
        </w:rPr>
        <w:t xml:space="preserve">        Заявки на запрос котировок необходимо подать по адресу: РА г.Ереван, ул. Бузанда 1/4, в документарной форме, до 1</w:t>
      </w:r>
      <w:r w:rsidR="00D3537F" w:rsidRPr="00D3537F">
        <w:rPr>
          <w:rFonts w:ascii="GHEA Grapalat" w:hAnsi="GHEA Grapalat"/>
          <w:i w:val="0"/>
        </w:rPr>
        <w:t>2</w:t>
      </w:r>
      <w:r w:rsidRPr="004F64B1">
        <w:rPr>
          <w:rFonts w:ascii="GHEA Grapalat" w:hAnsi="GHEA Grapalat"/>
          <w:i w:val="0"/>
        </w:rPr>
        <w:t xml:space="preserve">:00 часов </w:t>
      </w:r>
      <w:r w:rsidR="006073A1">
        <w:rPr>
          <w:rFonts w:ascii="GHEA Grapalat" w:hAnsi="GHEA Grapalat"/>
          <w:i w:val="0"/>
          <w:lang w:val="en-US"/>
        </w:rPr>
        <w:t>4</w:t>
      </w:r>
      <w:r w:rsidRPr="004F64B1">
        <w:rPr>
          <w:rFonts w:ascii="GHEA Grapalat" w:hAnsi="GHEA Grapalat"/>
          <w:i w:val="0"/>
        </w:rPr>
        <w:t xml:space="preserve">-го дня  с даты опубликования настоящего объявления. Заявки могут быть поданы кроме армянского также на английском или русском языке. </w:t>
      </w:r>
    </w:p>
    <w:p w:rsidR="00C92C21" w:rsidRPr="00C866D0" w:rsidRDefault="00C92C21" w:rsidP="00C92C21">
      <w:pPr>
        <w:pStyle w:val="BodyTextIndent"/>
        <w:spacing w:line="240" w:lineRule="auto"/>
        <w:ind w:firstLine="567"/>
        <w:rPr>
          <w:rFonts w:ascii="GHEA Grapalat" w:hAnsi="GHEA Grapalat"/>
          <w:b/>
          <w:i w:val="0"/>
        </w:rPr>
      </w:pPr>
      <w:r w:rsidRPr="004F64B1">
        <w:rPr>
          <w:rFonts w:ascii="GHEA Grapalat" w:hAnsi="GHEA Grapalat"/>
          <w:i w:val="0"/>
        </w:rPr>
        <w:t>Вскрытие заявок будет проводиться по адресу: РА г.Ереван, ул. Бузанда 1/4, в 1</w:t>
      </w:r>
      <w:r w:rsidR="00D3537F">
        <w:rPr>
          <w:rFonts w:ascii="GHEA Grapalat" w:hAnsi="GHEA Grapalat"/>
          <w:i w:val="0"/>
          <w:lang w:val="en-US"/>
        </w:rPr>
        <w:t>2</w:t>
      </w:r>
      <w:r>
        <w:rPr>
          <w:rFonts w:ascii="GHEA Grapalat" w:hAnsi="GHEA Grapalat"/>
          <w:i w:val="0"/>
        </w:rPr>
        <w:t xml:space="preserve">:00 часов, </w:t>
      </w:r>
      <w:r w:rsidR="006073A1">
        <w:rPr>
          <w:rFonts w:ascii="GHEA Grapalat" w:hAnsi="GHEA Grapalat"/>
          <w:b/>
          <w:i w:val="0"/>
          <w:lang w:val="en-US"/>
        </w:rPr>
        <w:t>30</w:t>
      </w:r>
      <w:r w:rsidRPr="00C866D0">
        <w:rPr>
          <w:rFonts w:ascii="GHEA Grapalat" w:hAnsi="GHEA Grapalat"/>
          <w:b/>
          <w:i w:val="0"/>
        </w:rPr>
        <w:t xml:space="preserve">. </w:t>
      </w:r>
      <w:r w:rsidR="00F34618" w:rsidRPr="00D3537F">
        <w:rPr>
          <w:rFonts w:ascii="GHEA Grapalat" w:hAnsi="GHEA Grapalat"/>
          <w:b/>
          <w:i w:val="0"/>
        </w:rPr>
        <w:t>11</w:t>
      </w:r>
      <w:r>
        <w:rPr>
          <w:rFonts w:ascii="GHEA Grapalat" w:hAnsi="GHEA Grapalat"/>
          <w:b/>
          <w:i w:val="0"/>
        </w:rPr>
        <w:t>. 20</w:t>
      </w:r>
      <w:r w:rsidRPr="000D6FF5">
        <w:rPr>
          <w:rFonts w:ascii="GHEA Grapalat" w:hAnsi="GHEA Grapalat"/>
          <w:b/>
          <w:i w:val="0"/>
        </w:rPr>
        <w:t>2</w:t>
      </w:r>
      <w:r w:rsidRPr="00D75EE6">
        <w:rPr>
          <w:rFonts w:ascii="GHEA Grapalat" w:hAnsi="GHEA Grapalat"/>
          <w:b/>
          <w:i w:val="0"/>
        </w:rPr>
        <w:t>1</w:t>
      </w:r>
      <w:r w:rsidRPr="00C866D0">
        <w:rPr>
          <w:rFonts w:ascii="GHEA Grapalat" w:hAnsi="GHEA Grapalat"/>
          <w:b/>
          <w:i w:val="0"/>
        </w:rPr>
        <w:t>г.</w:t>
      </w:r>
    </w:p>
    <w:p w:rsidR="00C92C21" w:rsidRPr="00F9373B" w:rsidRDefault="00C92C21" w:rsidP="00C92C21">
      <w:pPr>
        <w:pStyle w:val="BodyTextIndent"/>
        <w:widowControl w:val="0"/>
        <w:spacing w:line="240" w:lineRule="auto"/>
        <w:ind w:firstLine="567"/>
        <w:rPr>
          <w:rFonts w:ascii="GHEA Grapalat" w:hAnsi="GHEA Grapalat"/>
          <w:i w:val="0"/>
        </w:rPr>
      </w:pPr>
      <w:r w:rsidRPr="00F9373B">
        <w:rPr>
          <w:rFonts w:ascii="GHEA Grapalat" w:hAnsi="GHEA Grapalat"/>
          <w:i w:val="0"/>
        </w:rPr>
        <w:t xml:space="preserve">Жалобы относительно настоящей процедуры должны быть поданы лицу, рассматривающему жалобы в связи с закупками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плата в размере 30 000 (тридцать тысяч) драмов РА, которая должна быть перечислена на казначейский счет № 900008000482, открытый на имя Министерства финансов Республики Армения. </w:t>
      </w:r>
    </w:p>
    <w:p w:rsidR="00C92C21" w:rsidRPr="004F64B1" w:rsidRDefault="00C92C21" w:rsidP="00C92C21">
      <w:pPr>
        <w:pStyle w:val="BodyTextIndent"/>
        <w:spacing w:after="160" w:line="240" w:lineRule="auto"/>
        <w:ind w:firstLine="567"/>
        <w:rPr>
          <w:rFonts w:ascii="GHEA Grapalat" w:hAnsi="GHEA Grapalat"/>
          <w:i w:val="0"/>
        </w:rPr>
      </w:pPr>
      <w:r w:rsidRPr="004F64B1">
        <w:rPr>
          <w:rFonts w:ascii="GHEA Grapalat" w:hAnsi="GHEA Grapalat"/>
          <w:i w:val="0"/>
        </w:rPr>
        <w:t>Для получения дополнительной информации, связанной с настоящим объявлением, можно обратиться к секретарю Оценочной комиссии Армену Минасяну</w:t>
      </w:r>
    </w:p>
    <w:p w:rsidR="00C92C21" w:rsidRPr="004F64B1" w:rsidRDefault="00C92C21" w:rsidP="00C92C21">
      <w:pPr>
        <w:ind w:firstLine="708"/>
        <w:jc w:val="both"/>
        <w:rPr>
          <w:rFonts w:ascii="GHEA Grapalat" w:hAnsi="GHEA Grapalat"/>
          <w:sz w:val="20"/>
          <w:szCs w:val="20"/>
        </w:rPr>
      </w:pPr>
      <w:r w:rsidRPr="004F64B1">
        <w:rPr>
          <w:rFonts w:ascii="GHEA Grapalat" w:hAnsi="GHEA Grapalat"/>
          <w:sz w:val="20"/>
          <w:szCs w:val="20"/>
        </w:rPr>
        <w:t xml:space="preserve">               тел. 010 54 39 80</w:t>
      </w:r>
    </w:p>
    <w:p w:rsidR="00C92C21" w:rsidRDefault="00C92C21" w:rsidP="00C92C21">
      <w:pPr>
        <w:ind w:firstLine="708"/>
        <w:jc w:val="both"/>
        <w:rPr>
          <w:rFonts w:ascii="Sylfaen" w:hAnsi="Sylfaen"/>
          <w:i/>
          <w:lang w:val="af-ZA"/>
        </w:rPr>
      </w:pPr>
      <w:r w:rsidRPr="004F64B1">
        <w:rPr>
          <w:rFonts w:ascii="GHEA Grapalat" w:hAnsi="GHEA Grapalat"/>
          <w:sz w:val="20"/>
          <w:szCs w:val="20"/>
        </w:rPr>
        <w:t xml:space="preserve">       эл.почта. </w:t>
      </w:r>
      <w:r w:rsidRPr="00DB4F00">
        <w:rPr>
          <w:rFonts w:ascii="Sylfaen" w:hAnsi="Sylfaen"/>
          <w:lang w:val="af-ZA"/>
        </w:rPr>
        <w:t>armen-minasyan0@rambler.ru</w:t>
      </w:r>
    </w:p>
    <w:p w:rsidR="00C92C21" w:rsidRPr="004F64B1" w:rsidRDefault="00C92C21" w:rsidP="00C92C21">
      <w:pPr>
        <w:ind w:firstLine="708"/>
        <w:jc w:val="both"/>
        <w:rPr>
          <w:rFonts w:ascii="GHEA Grapalat" w:hAnsi="GHEA Grapalat"/>
          <w:i/>
        </w:rPr>
      </w:pPr>
      <w:r w:rsidRPr="004F64B1">
        <w:rPr>
          <w:rFonts w:ascii="GHEA Grapalat" w:hAnsi="GHEA Grapalat"/>
          <w:i/>
        </w:rPr>
        <w:t xml:space="preserve">      Заказчик. ЗАО “Ергорсвет”</w:t>
      </w:r>
    </w:p>
    <w:p w:rsidR="00C92C21" w:rsidRPr="00D3537F" w:rsidRDefault="00C92C21" w:rsidP="00B46D58">
      <w:pPr>
        <w:pStyle w:val="BodyText"/>
        <w:widowControl w:val="0"/>
        <w:spacing w:after="160"/>
        <w:ind w:firstLine="567"/>
        <w:jc w:val="right"/>
        <w:rPr>
          <w:rFonts w:ascii="GHEA Grapalat" w:hAnsi="GHEA Grapalat"/>
          <w:i/>
        </w:rPr>
      </w:pPr>
    </w:p>
    <w:p w:rsidR="00C92C21" w:rsidRPr="00D3537F" w:rsidRDefault="00C92C21" w:rsidP="00B46D58">
      <w:pPr>
        <w:pStyle w:val="BodyText"/>
        <w:widowControl w:val="0"/>
        <w:spacing w:after="160"/>
        <w:ind w:firstLine="567"/>
        <w:jc w:val="right"/>
        <w:rPr>
          <w:rFonts w:ascii="GHEA Grapalat" w:hAnsi="GHEA Grapalat"/>
          <w:i/>
        </w:rPr>
      </w:pPr>
    </w:p>
    <w:p w:rsidR="00965CDA" w:rsidRPr="00016450" w:rsidRDefault="00965CDA" w:rsidP="00965CDA">
      <w:pPr>
        <w:pStyle w:val="BodyText"/>
        <w:widowControl w:val="0"/>
        <w:spacing w:after="160" w:line="360" w:lineRule="auto"/>
        <w:ind w:firstLine="567"/>
        <w:jc w:val="right"/>
        <w:rPr>
          <w:rFonts w:ascii="GHEA Grapalat" w:hAnsi="GHEA Grapalat" w:cs="Sylfaen"/>
          <w:i/>
        </w:rPr>
      </w:pPr>
      <w:r w:rsidRPr="00016450">
        <w:rPr>
          <w:rFonts w:ascii="GHEA Grapalat" w:hAnsi="GHEA Grapalat"/>
          <w:i/>
        </w:rPr>
        <w:t>Утверждено</w:t>
      </w:r>
    </w:p>
    <w:p w:rsidR="00965CDA" w:rsidRPr="00016450" w:rsidRDefault="00965CDA" w:rsidP="00965CDA">
      <w:pPr>
        <w:pStyle w:val="BodyTextIndent"/>
        <w:spacing w:after="160" w:line="336" w:lineRule="auto"/>
        <w:ind w:left="567" w:right="90" w:firstLine="0"/>
        <w:jc w:val="right"/>
        <w:rPr>
          <w:rFonts w:ascii="GHEA Grapalat" w:hAnsi="GHEA Grapalat"/>
          <w:i w:val="0"/>
        </w:rPr>
      </w:pPr>
      <w:r w:rsidRPr="00965CDA">
        <w:rPr>
          <w:rFonts w:ascii="GHEA Grapalat" w:hAnsi="GHEA Grapalat"/>
          <w:i w:val="0"/>
          <w:sz w:val="24"/>
          <w:szCs w:val="24"/>
        </w:rPr>
        <w:t>Решением Оценочной комиссии</w:t>
      </w:r>
      <w:r w:rsidRPr="00965CDA">
        <w:rPr>
          <w:rFonts w:ascii="GHEA Grapalat" w:hAnsi="GHEA Grapalat"/>
          <w:i w:val="0"/>
          <w:sz w:val="24"/>
          <w:szCs w:val="24"/>
        </w:rPr>
        <w:br/>
      </w:r>
      <w:r w:rsidR="00FA4F57" w:rsidRPr="00FA4F57">
        <w:rPr>
          <w:rFonts w:ascii="GHEA Grapalat" w:hAnsi="GHEA Grapalat"/>
          <w:i w:val="0"/>
          <w:sz w:val="24"/>
          <w:szCs w:val="24"/>
        </w:rPr>
        <w:t>процедуры</w:t>
      </w:r>
      <w:r w:rsidRPr="00965CDA">
        <w:rPr>
          <w:rFonts w:ascii="GHEA Grapalat" w:hAnsi="GHEA Grapalat"/>
          <w:i w:val="0"/>
          <w:sz w:val="24"/>
          <w:szCs w:val="24"/>
        </w:rPr>
        <w:t xml:space="preserve"> под кодом </w:t>
      </w:r>
      <w:r w:rsidRPr="006B18CD">
        <w:rPr>
          <w:rFonts w:ascii="GHEA Grapalat" w:hAnsi="GHEA Grapalat"/>
          <w:i w:val="0"/>
          <w:sz w:val="24"/>
          <w:szCs w:val="24"/>
        </w:rPr>
        <w:t>ЕГС</w:t>
      </w:r>
      <w:r>
        <w:rPr>
          <w:rFonts w:ascii="GHEA Grapalat" w:hAnsi="GHEA Grapalat"/>
          <w:i w:val="0"/>
          <w:sz w:val="24"/>
          <w:szCs w:val="24"/>
        </w:rPr>
        <w:t>-</w:t>
      </w:r>
      <w:r w:rsidRPr="00C92C21">
        <w:rPr>
          <w:rFonts w:ascii="GHEA Grapalat" w:hAnsi="GHEA Grapalat"/>
          <w:i w:val="0"/>
          <w:sz w:val="24"/>
          <w:szCs w:val="24"/>
        </w:rPr>
        <w:t>HMA-APDzB</w:t>
      </w:r>
      <w:r>
        <w:rPr>
          <w:rFonts w:ascii="GHEA Grapalat" w:hAnsi="GHEA Grapalat"/>
          <w:i w:val="0"/>
          <w:sz w:val="24"/>
          <w:szCs w:val="24"/>
        </w:rPr>
        <w:t>-</w:t>
      </w:r>
      <w:r w:rsidRPr="007C6E16">
        <w:rPr>
          <w:rFonts w:ascii="GHEA Grapalat" w:hAnsi="GHEA Grapalat"/>
          <w:i w:val="0"/>
          <w:sz w:val="24"/>
          <w:szCs w:val="24"/>
        </w:rPr>
        <w:t>21</w:t>
      </w:r>
      <w:r>
        <w:rPr>
          <w:rFonts w:ascii="GHEA Grapalat" w:hAnsi="GHEA Grapalat"/>
          <w:i w:val="0"/>
          <w:sz w:val="24"/>
          <w:szCs w:val="24"/>
        </w:rPr>
        <w:t>/</w:t>
      </w:r>
      <w:r w:rsidR="00D3537F" w:rsidRPr="00D3537F">
        <w:rPr>
          <w:rFonts w:ascii="GHEA Grapalat" w:hAnsi="GHEA Grapalat"/>
          <w:i w:val="0"/>
          <w:sz w:val="24"/>
          <w:szCs w:val="24"/>
        </w:rPr>
        <w:t>4</w:t>
      </w:r>
      <w:r w:rsidRPr="00413E59">
        <w:rPr>
          <w:rFonts w:ascii="GHEA Grapalat" w:hAnsi="GHEA Grapalat"/>
          <w:i w:val="0"/>
          <w:sz w:val="24"/>
          <w:szCs w:val="24"/>
        </w:rPr>
        <w:t xml:space="preserve">  </w:t>
      </w:r>
      <w:r w:rsidR="00F34618">
        <w:rPr>
          <w:rFonts w:ascii="GHEA Grapalat" w:hAnsi="GHEA Grapalat"/>
          <w:i w:val="0"/>
          <w:sz w:val="24"/>
          <w:szCs w:val="24"/>
        </w:rPr>
        <w:br/>
        <w:t>№  3</w:t>
      </w:r>
      <w:r w:rsidR="00F34618">
        <w:rPr>
          <w:rFonts w:ascii="GHEA Grapalat" w:hAnsi="GHEA Grapalat"/>
          <w:i w:val="0"/>
          <w:sz w:val="24"/>
          <w:szCs w:val="24"/>
        </w:rPr>
        <w:tab/>
        <w:t xml:space="preserve">от </w:t>
      </w:r>
      <w:r w:rsidR="00D3537F" w:rsidRPr="00D3537F">
        <w:rPr>
          <w:rFonts w:ascii="GHEA Grapalat" w:hAnsi="GHEA Grapalat"/>
          <w:i w:val="0"/>
          <w:sz w:val="24"/>
          <w:szCs w:val="24"/>
        </w:rPr>
        <w:t>2</w:t>
      </w:r>
      <w:r w:rsidR="006073A1">
        <w:rPr>
          <w:rFonts w:ascii="GHEA Grapalat" w:hAnsi="GHEA Grapalat"/>
          <w:i w:val="0"/>
          <w:sz w:val="24"/>
          <w:szCs w:val="24"/>
          <w:lang w:val="en-US"/>
        </w:rPr>
        <w:t>6</w:t>
      </w:r>
      <w:r w:rsidRPr="00965CDA">
        <w:rPr>
          <w:rFonts w:ascii="GHEA Grapalat" w:hAnsi="GHEA Grapalat"/>
          <w:i w:val="0"/>
          <w:sz w:val="24"/>
          <w:szCs w:val="24"/>
        </w:rPr>
        <w:t>.1</w:t>
      </w:r>
      <w:r w:rsidR="00F34618" w:rsidRPr="00D3537F">
        <w:rPr>
          <w:rFonts w:ascii="GHEA Grapalat" w:hAnsi="GHEA Grapalat"/>
          <w:i w:val="0"/>
          <w:sz w:val="24"/>
          <w:szCs w:val="24"/>
        </w:rPr>
        <w:t>1</w:t>
      </w:r>
      <w:r w:rsidRPr="00965CDA">
        <w:rPr>
          <w:rFonts w:ascii="GHEA Grapalat" w:hAnsi="GHEA Grapalat"/>
          <w:i w:val="0"/>
          <w:sz w:val="24"/>
          <w:szCs w:val="24"/>
        </w:rPr>
        <w:t>.2021г</w:t>
      </w:r>
      <w:r w:rsidRPr="00016450">
        <w:rPr>
          <w:rFonts w:ascii="GHEA Grapalat" w:hAnsi="GHEA Grapalat"/>
        </w:rPr>
        <w:t>.</w:t>
      </w:r>
    </w:p>
    <w:p w:rsidR="00965CDA" w:rsidRPr="00AA5BD2" w:rsidRDefault="00965CDA" w:rsidP="00965CDA">
      <w:pPr>
        <w:rPr>
          <w:rFonts w:ascii="GHEA Grapalat" w:hAnsi="GHEA Grapalat"/>
        </w:rPr>
      </w:pPr>
    </w:p>
    <w:p w:rsidR="00965CDA" w:rsidRPr="00AA5BD2" w:rsidRDefault="00965CDA" w:rsidP="00965CDA">
      <w:pPr>
        <w:pStyle w:val="BodyText"/>
        <w:widowControl w:val="0"/>
        <w:spacing w:after="160" w:line="360" w:lineRule="auto"/>
        <w:ind w:right="-7"/>
        <w:jc w:val="center"/>
        <w:rPr>
          <w:rFonts w:ascii="GHEA Grapalat" w:hAnsi="GHEA Grapalat"/>
        </w:rPr>
      </w:pPr>
    </w:p>
    <w:p w:rsidR="00965CDA" w:rsidRPr="002106B9" w:rsidRDefault="00965CDA" w:rsidP="00965CDA">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965CDA" w:rsidRPr="00016450" w:rsidRDefault="00965CDA" w:rsidP="00965CDA">
      <w:pPr>
        <w:pStyle w:val="BodyText"/>
        <w:widowControl w:val="0"/>
        <w:spacing w:after="160" w:line="360" w:lineRule="auto"/>
        <w:ind w:right="-7"/>
        <w:jc w:val="center"/>
        <w:rPr>
          <w:rFonts w:ascii="GHEA Grapalat" w:hAnsi="GHEA Grapalat"/>
        </w:rPr>
      </w:pPr>
    </w:p>
    <w:p w:rsidR="00965CDA" w:rsidRPr="00016450" w:rsidRDefault="00965CDA" w:rsidP="00965CDA">
      <w:pPr>
        <w:pStyle w:val="BodyText"/>
        <w:widowControl w:val="0"/>
        <w:spacing w:after="160" w:line="360" w:lineRule="auto"/>
        <w:ind w:right="-7"/>
        <w:jc w:val="center"/>
        <w:rPr>
          <w:rFonts w:ascii="GHEA Grapalat" w:hAnsi="GHEA Grapalat" w:cs="Sylfaen"/>
        </w:rPr>
      </w:pPr>
      <w:r>
        <w:rPr>
          <w:rFonts w:ascii="GHEA Grapalat" w:hAnsi="GHEA Grapalat"/>
        </w:rPr>
        <w:t>ПРИГЛАШЕНИ</w:t>
      </w:r>
      <w:r w:rsidRPr="00016450">
        <w:rPr>
          <w:rFonts w:ascii="GHEA Grapalat" w:hAnsi="GHEA Grapalat"/>
        </w:rPr>
        <w:t>Е</w:t>
      </w:r>
    </w:p>
    <w:p w:rsidR="00965CDA" w:rsidRPr="00016450" w:rsidRDefault="00965CDA" w:rsidP="00965CDA">
      <w:pPr>
        <w:pStyle w:val="BodyText"/>
        <w:widowControl w:val="0"/>
        <w:spacing w:after="160" w:line="360" w:lineRule="auto"/>
        <w:ind w:right="-7"/>
        <w:jc w:val="center"/>
        <w:rPr>
          <w:rFonts w:ascii="GHEA Grapalat" w:hAnsi="GHEA Grapalat" w:cs="Sylfaen"/>
        </w:rPr>
      </w:pPr>
    </w:p>
    <w:p w:rsidR="00965CDA" w:rsidRPr="00AA213D" w:rsidRDefault="00965CDA" w:rsidP="00965CDA">
      <w:pPr>
        <w:pStyle w:val="BodyText"/>
        <w:widowControl w:val="0"/>
        <w:spacing w:after="160" w:line="360" w:lineRule="auto"/>
        <w:ind w:right="-7"/>
        <w:jc w:val="center"/>
        <w:rPr>
          <w:rFonts w:ascii="GHEA Grapalat" w:hAnsi="GHEA Grapalat"/>
        </w:rPr>
      </w:pPr>
    </w:p>
    <w:p w:rsidR="00965CDA" w:rsidRPr="00C90F08" w:rsidRDefault="002D7C04" w:rsidP="00965CDA">
      <w:pPr>
        <w:pStyle w:val="BodyText"/>
        <w:widowControl w:val="0"/>
        <w:spacing w:after="160" w:line="360" w:lineRule="auto"/>
        <w:ind w:right="-7"/>
        <w:jc w:val="center"/>
        <w:rPr>
          <w:rFonts w:ascii="GHEA Grapalat" w:hAnsi="GHEA Grapalat"/>
        </w:rPr>
      </w:pPr>
      <w:r w:rsidRPr="002D7C04">
        <w:rPr>
          <w:rFonts w:ascii="GHEA Grapalat" w:hAnsi="GHEA Grapalat"/>
        </w:rPr>
        <w:t>НА ПОРОЦЕДУРУ ЗАКУПКИ У ОДНОГО ЛИЦА ВСЛЕДСТВИИ ЧРЕЗВЫЧАЙНОЙ СИТУАЦИИ ,</w:t>
      </w:r>
      <w:r w:rsidRPr="00016450">
        <w:rPr>
          <w:rFonts w:ascii="GHEA Grapalat" w:hAnsi="GHEA Grapalat"/>
        </w:rPr>
        <w:t xml:space="preserve"> </w:t>
      </w:r>
      <w:r w:rsidR="00965CDA" w:rsidRPr="00016450">
        <w:rPr>
          <w:rFonts w:ascii="GHEA Grapalat" w:hAnsi="GHEA Grapalat"/>
        </w:rPr>
        <w:t xml:space="preserve">ОБЪЯВЛЕННЫЙ С ЦЕЛЬЮ ПРИОБРЕТЕНИЯ </w:t>
      </w:r>
      <w:r w:rsidR="00965CDA" w:rsidRPr="00807A2F">
        <w:rPr>
          <w:rFonts w:ascii="GHEA Grapalat" w:hAnsi="GHEA Grapalat" w:hint="eastAsia"/>
        </w:rPr>
        <w:t>строительн</w:t>
      </w:r>
      <w:r w:rsidR="00965CDA" w:rsidRPr="00807A2F">
        <w:rPr>
          <w:rFonts w:ascii="GHEA Grapalat" w:hAnsi="GHEA Grapalat"/>
        </w:rPr>
        <w:t xml:space="preserve">ых </w:t>
      </w:r>
      <w:r w:rsidR="00965CDA" w:rsidRPr="00807A2F">
        <w:rPr>
          <w:rFonts w:ascii="GHEA Grapalat" w:hAnsi="GHEA Grapalat" w:hint="eastAsia"/>
        </w:rPr>
        <w:t>материал</w:t>
      </w:r>
      <w:r w:rsidR="00965CDA" w:rsidRPr="00807A2F">
        <w:rPr>
          <w:rFonts w:ascii="GHEA Grapalat" w:hAnsi="GHEA Grapalat"/>
        </w:rPr>
        <w:t>ов</w:t>
      </w:r>
      <w:r w:rsidR="00965CDA" w:rsidRPr="00E063A4">
        <w:rPr>
          <w:rFonts w:ascii="GHEA Grapalat" w:hAnsi="GHEA Grapalat"/>
        </w:rPr>
        <w:t xml:space="preserve"> </w:t>
      </w:r>
      <w:r w:rsidR="00965CDA" w:rsidRPr="00016450">
        <w:rPr>
          <w:rFonts w:ascii="GHEA Grapalat" w:hAnsi="GHEA Grapalat"/>
        </w:rPr>
        <w:t xml:space="preserve">ДЛЯ НУЖД </w:t>
      </w:r>
    </w:p>
    <w:p w:rsidR="00965CDA" w:rsidRPr="002106B9" w:rsidRDefault="00965CDA" w:rsidP="00965CDA">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965CDA" w:rsidRPr="009044F1" w:rsidRDefault="00965CDA" w:rsidP="00965CDA">
      <w:pPr>
        <w:pStyle w:val="BodyText"/>
        <w:widowControl w:val="0"/>
        <w:spacing w:after="160"/>
        <w:ind w:right="-7" w:firstLine="567"/>
        <w:jc w:val="center"/>
        <w:rPr>
          <w:rFonts w:ascii="GHEA Grapalat" w:hAnsi="GHEA Grapalat"/>
        </w:rPr>
      </w:pPr>
    </w:p>
    <w:p w:rsidR="00965CDA" w:rsidRDefault="00965CDA" w:rsidP="00965CDA">
      <w:pPr>
        <w:rPr>
          <w:rFonts w:ascii="GHEA Grapalat" w:hAnsi="GHEA Grapalat"/>
        </w:rPr>
      </w:pPr>
      <w:r>
        <w:rPr>
          <w:rFonts w:ascii="GHEA Grapalat" w:hAnsi="GHEA Grapalat"/>
        </w:rPr>
        <w:br w:type="page"/>
      </w:r>
    </w:p>
    <w:p w:rsidR="00965CDA" w:rsidRPr="009044F1" w:rsidRDefault="00965CDA" w:rsidP="00965CDA">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65CDA" w:rsidRPr="009044F1" w:rsidRDefault="00965CDA" w:rsidP="00965CDA">
      <w:pPr>
        <w:widowControl w:val="0"/>
        <w:spacing w:after="160"/>
        <w:ind w:firstLine="567"/>
        <w:jc w:val="both"/>
        <w:rPr>
          <w:rFonts w:ascii="GHEA Grapalat" w:hAnsi="GHEA Grapalat"/>
          <w:i/>
        </w:rPr>
      </w:pPr>
    </w:p>
    <w:p w:rsidR="00965CDA" w:rsidRPr="009044F1" w:rsidRDefault="00965CDA" w:rsidP="00965CDA">
      <w:pPr>
        <w:widowControl w:val="0"/>
        <w:spacing w:after="160"/>
        <w:ind w:firstLine="567"/>
        <w:jc w:val="center"/>
        <w:rPr>
          <w:rFonts w:ascii="GHEA Grapalat" w:hAnsi="GHEA Grapalat" w:cs="Sylfaen"/>
          <w:b/>
        </w:rPr>
      </w:pPr>
      <w:r w:rsidRPr="009044F1">
        <w:rPr>
          <w:rFonts w:ascii="GHEA Grapalat" w:hAnsi="GHEA Grapalat"/>
        </w:rPr>
        <w:br w:type="page"/>
      </w:r>
    </w:p>
    <w:p w:rsidR="00965CDA" w:rsidRPr="009044F1" w:rsidRDefault="00965CDA" w:rsidP="00965CDA">
      <w:pPr>
        <w:widowControl w:val="0"/>
        <w:spacing w:after="160"/>
        <w:jc w:val="center"/>
        <w:rPr>
          <w:rFonts w:ascii="GHEA Grapalat" w:hAnsi="GHEA Grapalat"/>
          <w:b/>
        </w:rPr>
      </w:pPr>
      <w:r w:rsidRPr="009044F1">
        <w:rPr>
          <w:rFonts w:ascii="GHEA Grapalat" w:hAnsi="GHEA Grapalat"/>
          <w:b/>
        </w:rPr>
        <w:lastRenderedPageBreak/>
        <w:t>СОДЕРЖАНИЕ</w:t>
      </w:r>
    </w:p>
    <w:p w:rsidR="00965CDA" w:rsidRPr="002D7C04" w:rsidRDefault="002D7C04" w:rsidP="00965CDA">
      <w:pPr>
        <w:widowControl w:val="0"/>
        <w:spacing w:after="160"/>
        <w:jc w:val="center"/>
        <w:rPr>
          <w:rFonts w:ascii="GHEA Grapalat" w:hAnsi="GHEA Grapalat"/>
          <w:b/>
        </w:rPr>
      </w:pPr>
      <w:r w:rsidRPr="002D7C04">
        <w:rPr>
          <w:rFonts w:ascii="GHEA Grapalat" w:hAnsi="GHEA Grapalat"/>
          <w:b/>
        </w:rPr>
        <w:t>ПРИГЛАШЕНИЯ НА ПОРОЦЕДУРУ ЗАКУПКИ У ОДНОГО ЛИЦА ВСЛЕДСТВИИ ЧРЕЗВЫЧАЙНОЙ СИТУАЦИИ ,</w:t>
      </w:r>
      <w:r w:rsidR="00965CDA" w:rsidRPr="005C1BF7">
        <w:rPr>
          <w:rFonts w:ascii="GHEA Grapalat" w:hAnsi="GHEA Grapalat"/>
          <w:b/>
        </w:rPr>
        <w:br/>
      </w:r>
      <w:r w:rsidR="00965CDA" w:rsidRPr="009044F1">
        <w:rPr>
          <w:rFonts w:ascii="GHEA Grapalat" w:hAnsi="GHEA Grapalat"/>
          <w:b/>
        </w:rPr>
        <w:t>ОБЪЯВЛЕННЫЙ С ЦЕЛЬЮ ПРИОБРЕТЕНИЯ</w:t>
      </w:r>
    </w:p>
    <w:p w:rsidR="00965CDA" w:rsidRPr="002106B9" w:rsidRDefault="00965CDA" w:rsidP="00965CDA">
      <w:pPr>
        <w:pStyle w:val="BodyText"/>
        <w:widowControl w:val="0"/>
        <w:spacing w:after="160" w:line="360" w:lineRule="auto"/>
        <w:ind w:right="-7"/>
        <w:jc w:val="center"/>
        <w:rPr>
          <w:rFonts w:ascii="GHEA Grapalat" w:hAnsi="GHEA Grapalat"/>
          <w:b/>
        </w:rPr>
      </w:pPr>
      <w:r w:rsidRPr="00413E59">
        <w:rPr>
          <w:rFonts w:ascii="GHEA Grapalat" w:hAnsi="GHEA Grapalat" w:hint="eastAsia"/>
          <w:b/>
        </w:rPr>
        <w:t>строительн</w:t>
      </w:r>
      <w:r w:rsidRPr="00413E59">
        <w:rPr>
          <w:rFonts w:ascii="GHEA Grapalat" w:hAnsi="GHEA Grapalat"/>
          <w:b/>
        </w:rPr>
        <w:t xml:space="preserve">ых </w:t>
      </w:r>
      <w:r w:rsidRPr="00413E59">
        <w:rPr>
          <w:rFonts w:ascii="GHEA Grapalat" w:hAnsi="GHEA Grapalat" w:hint="eastAsia"/>
          <w:b/>
        </w:rPr>
        <w:t>материал</w:t>
      </w:r>
      <w:r w:rsidRPr="00413E59">
        <w:rPr>
          <w:rFonts w:ascii="GHEA Grapalat" w:hAnsi="GHEA Grapalat"/>
          <w:b/>
        </w:rPr>
        <w:t>ов</w:t>
      </w:r>
      <w:r w:rsidRPr="00E063A4">
        <w:rPr>
          <w:rFonts w:ascii="GHEA Grapalat" w:hAnsi="GHEA Grapalat"/>
        </w:rPr>
        <w:t xml:space="preserve"> </w:t>
      </w:r>
      <w:r>
        <w:rPr>
          <w:rFonts w:ascii="GHEA Grapalat" w:hAnsi="GHEA Grapalat"/>
          <w:b/>
        </w:rPr>
        <w:t xml:space="preserve">ДЛЯ НУЖД </w:t>
      </w:r>
      <w:r w:rsidRPr="002106B9">
        <w:rPr>
          <w:rFonts w:ascii="GHEA Grapalat" w:hAnsi="GHEA Grapalat"/>
          <w:b/>
        </w:rPr>
        <w:t>ЗАО “Ергорсвет”</w:t>
      </w:r>
    </w:p>
    <w:p w:rsidR="00965CDA" w:rsidRPr="003A1EBB" w:rsidRDefault="00965CDA" w:rsidP="00965CDA">
      <w:pPr>
        <w:widowControl w:val="0"/>
        <w:spacing w:after="160"/>
        <w:ind w:firstLine="567"/>
        <w:jc w:val="center"/>
        <w:rPr>
          <w:rFonts w:ascii="GHEA Grapalat" w:hAnsi="GHEA Grapalat"/>
        </w:rPr>
      </w:pPr>
    </w:p>
    <w:p w:rsidR="00965CDA" w:rsidRPr="009044F1" w:rsidRDefault="00965CDA" w:rsidP="00965CDA">
      <w:pPr>
        <w:widowControl w:val="0"/>
        <w:spacing w:after="160"/>
        <w:jc w:val="center"/>
        <w:rPr>
          <w:rFonts w:ascii="GHEA Grapalat" w:hAnsi="GHEA Grapalat" w:cs="Sylfaen"/>
          <w:b/>
        </w:rPr>
      </w:pPr>
    </w:p>
    <w:p w:rsidR="00965CDA" w:rsidRPr="008842CE" w:rsidRDefault="00965CDA" w:rsidP="00965CDA">
      <w:pPr>
        <w:widowControl w:val="0"/>
        <w:spacing w:after="160"/>
        <w:jc w:val="center"/>
        <w:rPr>
          <w:rFonts w:ascii="GHEA Grapalat" w:hAnsi="GHEA Grapalat"/>
          <w:b/>
        </w:rPr>
      </w:pPr>
      <w:r w:rsidRPr="009044F1">
        <w:rPr>
          <w:rFonts w:ascii="GHEA Grapalat" w:hAnsi="GHEA Grapalat"/>
          <w:b/>
        </w:rPr>
        <w:t>ЧАСТЬ I.</w:t>
      </w:r>
    </w:p>
    <w:p w:rsidR="00965CDA" w:rsidRPr="008842CE" w:rsidRDefault="00965CDA" w:rsidP="00965CDA">
      <w:pPr>
        <w:widowControl w:val="0"/>
        <w:spacing w:after="160"/>
        <w:jc w:val="center"/>
        <w:rPr>
          <w:rFonts w:ascii="GHEA Grapalat" w:hAnsi="GHEA Grapalat"/>
        </w:rPr>
      </w:pPr>
    </w:p>
    <w:p w:rsidR="00965CDA" w:rsidRPr="009044F1" w:rsidRDefault="00965CDA" w:rsidP="00965CDA">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965CDA" w:rsidRPr="009044F1" w:rsidRDefault="00965CDA" w:rsidP="00965CDA">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965CDA" w:rsidRPr="00543BAE" w:rsidRDefault="00965CDA" w:rsidP="00965CDA">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965CDA" w:rsidRPr="009044F1" w:rsidRDefault="00965CDA" w:rsidP="00965CDA">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965CDA" w:rsidRPr="009044F1" w:rsidRDefault="00965CDA" w:rsidP="00965CDA">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965CDA" w:rsidRDefault="00965CDA" w:rsidP="00965CDA">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965CDA" w:rsidRPr="008842CE" w:rsidRDefault="00965CDA" w:rsidP="00965CDA">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965CDA" w:rsidRPr="003A1EBB" w:rsidRDefault="00965CDA" w:rsidP="00965CDA">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965CDA" w:rsidRPr="009044F1" w:rsidRDefault="00965CDA" w:rsidP="00965CDA">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965CDA" w:rsidRPr="003A1EBB" w:rsidRDefault="00965CDA" w:rsidP="00965CDA">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965CDA" w:rsidRPr="00543BAE" w:rsidRDefault="00965CDA" w:rsidP="00965CDA">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965CDA" w:rsidRDefault="00965CDA" w:rsidP="00965CDA">
      <w:pPr>
        <w:widowControl w:val="0"/>
        <w:spacing w:after="160"/>
        <w:jc w:val="center"/>
        <w:rPr>
          <w:rFonts w:ascii="GHEA Grapalat" w:hAnsi="GHEA Grapalat"/>
          <w:b/>
        </w:rPr>
      </w:pPr>
    </w:p>
    <w:p w:rsidR="00965CDA" w:rsidRPr="000D6FF5" w:rsidRDefault="00965CDA" w:rsidP="00965CDA">
      <w:pPr>
        <w:widowControl w:val="0"/>
        <w:spacing w:after="160"/>
        <w:jc w:val="center"/>
        <w:rPr>
          <w:rFonts w:ascii="GHEA Grapalat" w:hAnsi="GHEA Grapalat"/>
          <w:b/>
        </w:rPr>
      </w:pPr>
    </w:p>
    <w:p w:rsidR="00965CDA" w:rsidRPr="000D6FF5" w:rsidRDefault="00965CDA" w:rsidP="00965CDA">
      <w:pPr>
        <w:widowControl w:val="0"/>
        <w:spacing w:after="160"/>
        <w:jc w:val="center"/>
        <w:rPr>
          <w:rFonts w:ascii="GHEA Grapalat" w:hAnsi="GHEA Grapalat"/>
          <w:b/>
        </w:rPr>
      </w:pPr>
    </w:p>
    <w:p w:rsidR="00965CDA" w:rsidRPr="000D6FF5" w:rsidRDefault="00965CDA" w:rsidP="00965CDA">
      <w:pPr>
        <w:widowControl w:val="0"/>
        <w:spacing w:after="160"/>
        <w:jc w:val="center"/>
        <w:rPr>
          <w:rFonts w:ascii="GHEA Grapalat" w:hAnsi="GHEA Grapalat"/>
          <w:b/>
        </w:rPr>
      </w:pPr>
    </w:p>
    <w:p w:rsidR="00965CDA" w:rsidRPr="000D6FF5" w:rsidRDefault="00965CDA" w:rsidP="00965CDA">
      <w:pPr>
        <w:widowControl w:val="0"/>
        <w:spacing w:after="160"/>
        <w:jc w:val="center"/>
        <w:rPr>
          <w:rFonts w:ascii="GHEA Grapalat" w:hAnsi="GHEA Grapalat"/>
          <w:b/>
        </w:rPr>
      </w:pPr>
    </w:p>
    <w:p w:rsidR="00965CDA" w:rsidRPr="000D6FF5" w:rsidRDefault="00965CDA" w:rsidP="00965CDA">
      <w:pPr>
        <w:widowControl w:val="0"/>
        <w:spacing w:after="160"/>
        <w:jc w:val="center"/>
        <w:rPr>
          <w:rFonts w:ascii="GHEA Grapalat" w:hAnsi="GHEA Grapalat"/>
          <w:b/>
        </w:rPr>
      </w:pPr>
    </w:p>
    <w:p w:rsidR="00965CDA" w:rsidRPr="000D6FF5" w:rsidRDefault="00965CDA" w:rsidP="00965CDA">
      <w:pPr>
        <w:widowControl w:val="0"/>
        <w:spacing w:after="160"/>
        <w:jc w:val="center"/>
        <w:rPr>
          <w:rFonts w:ascii="GHEA Grapalat" w:hAnsi="GHEA Grapalat"/>
          <w:b/>
        </w:rPr>
      </w:pPr>
    </w:p>
    <w:p w:rsidR="00965CDA" w:rsidRDefault="00965CDA" w:rsidP="00965CDA">
      <w:pPr>
        <w:widowControl w:val="0"/>
        <w:spacing w:after="160"/>
        <w:jc w:val="center"/>
        <w:rPr>
          <w:rFonts w:ascii="GHEA Grapalat" w:hAnsi="GHEA Grapalat"/>
          <w:b/>
        </w:rPr>
      </w:pPr>
    </w:p>
    <w:p w:rsidR="00965CDA" w:rsidRPr="000D6FF5" w:rsidRDefault="00965CDA" w:rsidP="00965CDA">
      <w:pPr>
        <w:widowControl w:val="0"/>
        <w:spacing w:after="160"/>
        <w:jc w:val="center"/>
        <w:rPr>
          <w:rFonts w:ascii="GHEA Grapalat" w:hAnsi="GHEA Grapalat"/>
          <w:b/>
        </w:rPr>
      </w:pPr>
    </w:p>
    <w:p w:rsidR="00965CDA" w:rsidRPr="000D6FF5" w:rsidRDefault="00965CDA" w:rsidP="00965CDA">
      <w:pPr>
        <w:widowControl w:val="0"/>
        <w:spacing w:after="160"/>
        <w:jc w:val="center"/>
        <w:rPr>
          <w:rFonts w:ascii="GHEA Grapalat" w:hAnsi="GHEA Grapalat"/>
          <w:b/>
        </w:rPr>
      </w:pPr>
    </w:p>
    <w:p w:rsidR="00965CDA" w:rsidRPr="00374F4A" w:rsidRDefault="00965CDA" w:rsidP="00965CDA">
      <w:pPr>
        <w:widowControl w:val="0"/>
        <w:spacing w:after="160"/>
        <w:jc w:val="center"/>
        <w:rPr>
          <w:rFonts w:ascii="GHEA Grapalat" w:hAnsi="GHEA Grapalat"/>
          <w:b/>
        </w:rPr>
      </w:pPr>
      <w:r>
        <w:rPr>
          <w:rFonts w:ascii="GHEA Grapalat" w:hAnsi="GHEA Grapalat"/>
          <w:b/>
        </w:rPr>
        <w:t xml:space="preserve">ЧАСТЬ II. </w:t>
      </w:r>
    </w:p>
    <w:p w:rsidR="00965CDA" w:rsidRPr="00374F4A" w:rsidRDefault="00965CDA" w:rsidP="00965CDA">
      <w:pPr>
        <w:widowControl w:val="0"/>
        <w:spacing w:after="160"/>
        <w:jc w:val="center"/>
        <w:rPr>
          <w:rFonts w:ascii="GHEA Grapalat" w:hAnsi="GHEA Grapalat"/>
          <w:b/>
        </w:rPr>
      </w:pPr>
    </w:p>
    <w:p w:rsidR="002D7C04" w:rsidRPr="00D5091C" w:rsidRDefault="002D7C04" w:rsidP="002D7C04">
      <w:pPr>
        <w:widowControl w:val="0"/>
        <w:spacing w:after="160"/>
        <w:jc w:val="center"/>
        <w:rPr>
          <w:rFonts w:ascii="Sylfaen" w:hAnsi="Sylfaen"/>
          <w:b/>
        </w:rPr>
      </w:pPr>
      <w:r w:rsidRPr="00D5091C">
        <w:rPr>
          <w:rFonts w:ascii="Sylfaen" w:hAnsi="Sylfaen"/>
          <w:b/>
        </w:rPr>
        <w:t xml:space="preserve">ИНСТРУКЦИЯ ПО ПОДГОТОВКЕ ЗАЯВКИ </w:t>
      </w:r>
      <w:r w:rsidRPr="00D5091C">
        <w:rPr>
          <w:rFonts w:ascii="Sylfaen" w:hAnsi="Sylfaen"/>
          <w:b/>
        </w:rPr>
        <w:br/>
        <w:t xml:space="preserve">НА ПОРОЦЕДУРУ ЗАКУПКИ У ОДНОГО ЛИЦА ВСЛЕДСТВИИ ЧРЕЗВЫЧАЙНОЙ СИТУАЦИИ </w:t>
      </w:r>
    </w:p>
    <w:p w:rsidR="00965CDA" w:rsidRPr="008842CE" w:rsidRDefault="00965CDA" w:rsidP="00965CDA">
      <w:pPr>
        <w:widowControl w:val="0"/>
        <w:spacing w:after="160"/>
        <w:jc w:val="center"/>
        <w:rPr>
          <w:rFonts w:ascii="GHEA Grapalat" w:hAnsi="GHEA Grapalat"/>
          <w:b/>
        </w:rPr>
      </w:pPr>
    </w:p>
    <w:p w:rsidR="00965CDA" w:rsidRPr="003A1EBB" w:rsidRDefault="00965CDA" w:rsidP="00965CDA">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965CDA" w:rsidRPr="003A1EBB" w:rsidRDefault="00965CDA" w:rsidP="00965CDA">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965CDA" w:rsidRPr="00625529" w:rsidRDefault="00965CDA" w:rsidP="00965CDA">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965CDA" w:rsidRDefault="00965CDA" w:rsidP="00965CDA">
      <w:pPr>
        <w:rPr>
          <w:rFonts w:ascii="GHEA Grapalat" w:hAnsi="GHEA Grapalat"/>
          <w:spacing w:val="-6"/>
        </w:rPr>
      </w:pPr>
      <w:r>
        <w:rPr>
          <w:rFonts w:ascii="GHEA Grapalat" w:hAnsi="GHEA Grapalat"/>
          <w:spacing w:val="-6"/>
        </w:rPr>
        <w:br w:type="page"/>
      </w:r>
    </w:p>
    <w:p w:rsidR="00965CDA" w:rsidRPr="00C90F08" w:rsidRDefault="00965CDA" w:rsidP="002D7C04">
      <w:pPr>
        <w:widowControl w:val="0"/>
        <w:ind w:firstLine="567"/>
        <w:jc w:val="both"/>
        <w:rPr>
          <w:rFonts w:ascii="GHEA Grapalat" w:hAnsi="GHEA Grapalat"/>
        </w:rPr>
      </w:pPr>
      <w:r w:rsidRPr="008D299A">
        <w:rPr>
          <w:rFonts w:ascii="GHEA Grapalat" w:hAnsi="GHEA Grapalat"/>
          <w:spacing w:val="-4"/>
        </w:rPr>
        <w:lastRenderedPageBreak/>
        <w:t xml:space="preserve">Настоящее Приглашение предоставляется в дополнение к объявлению </w:t>
      </w:r>
      <w:r w:rsidR="002D7C04" w:rsidRPr="002D7C04">
        <w:rPr>
          <w:rFonts w:ascii="GHEA Grapalat" w:hAnsi="GHEA Grapalat"/>
          <w:spacing w:val="-4"/>
        </w:rPr>
        <w:t>пороцедуры закупки у одного лица вследствии чрезвычайной ситуации,</w:t>
      </w:r>
      <w:r w:rsidRPr="008D299A">
        <w:rPr>
          <w:rFonts w:ascii="GHEA Grapalat" w:hAnsi="GHEA Grapalat"/>
          <w:spacing w:val="-4"/>
        </w:rPr>
        <w:t>, проводимом под</w:t>
      </w:r>
      <w:r w:rsidRPr="00C90F08">
        <w:rPr>
          <w:rFonts w:ascii="GHEA Grapalat" w:hAnsi="GHEA Grapalat"/>
          <w:spacing w:val="-4"/>
        </w:rPr>
        <w:t xml:space="preserve"> </w:t>
      </w:r>
      <w:r w:rsidRPr="008D299A">
        <w:rPr>
          <w:rFonts w:ascii="GHEA Grapalat" w:hAnsi="GHEA Grapalat"/>
          <w:spacing w:val="-4"/>
        </w:rPr>
        <w:t>кодом</w:t>
      </w:r>
      <w:r w:rsidRPr="00C90F08">
        <w:rPr>
          <w:rFonts w:ascii="GHEA Grapalat" w:hAnsi="GHEA Grapalat"/>
          <w:spacing w:val="-4"/>
        </w:rPr>
        <w:t xml:space="preserve">  </w:t>
      </w:r>
      <w:r w:rsidR="002D7C04" w:rsidRPr="006B18CD">
        <w:rPr>
          <w:rFonts w:ascii="GHEA Grapalat" w:hAnsi="GHEA Grapalat"/>
        </w:rPr>
        <w:t>ЕГС</w:t>
      </w:r>
      <w:r w:rsidR="002D7C04">
        <w:rPr>
          <w:rFonts w:ascii="GHEA Grapalat" w:hAnsi="GHEA Grapalat"/>
        </w:rPr>
        <w:t>-</w:t>
      </w:r>
      <w:r w:rsidR="002D7C04" w:rsidRPr="00C92C21">
        <w:rPr>
          <w:rFonts w:ascii="GHEA Grapalat" w:hAnsi="GHEA Grapalat"/>
        </w:rPr>
        <w:t>HMA-APDzB</w:t>
      </w:r>
      <w:r w:rsidR="002D7C04">
        <w:rPr>
          <w:rFonts w:ascii="GHEA Grapalat" w:hAnsi="GHEA Grapalat"/>
        </w:rPr>
        <w:t>-</w:t>
      </w:r>
      <w:r w:rsidR="002D7C04" w:rsidRPr="007C6E16">
        <w:rPr>
          <w:rFonts w:ascii="GHEA Grapalat" w:hAnsi="GHEA Grapalat"/>
        </w:rPr>
        <w:t>21</w:t>
      </w:r>
      <w:r w:rsidR="002D7C04">
        <w:rPr>
          <w:rFonts w:ascii="GHEA Grapalat" w:hAnsi="GHEA Grapalat"/>
        </w:rPr>
        <w:t>/</w:t>
      </w:r>
      <w:r w:rsidR="00D3537F" w:rsidRPr="00D3537F">
        <w:rPr>
          <w:rFonts w:ascii="GHEA Grapalat" w:hAnsi="GHEA Grapalat"/>
        </w:rPr>
        <w:t>4</w:t>
      </w:r>
      <w:r w:rsidR="002D7C04" w:rsidRPr="00413E59">
        <w:rPr>
          <w:rFonts w:ascii="GHEA Grapalat" w:hAnsi="GHEA Grapalat"/>
        </w:rPr>
        <w:t xml:space="preserve">  </w:t>
      </w:r>
      <w:r w:rsidRPr="008D299A">
        <w:rPr>
          <w:rFonts w:ascii="GHEA Grapalat" w:hAnsi="GHEA Grapalat"/>
          <w:spacing w:val="-4"/>
        </w:rPr>
        <w:t>(далее</w:t>
      </w:r>
      <w:r w:rsidRPr="00016450">
        <w:rPr>
          <w:rFonts w:ascii="GHEA Grapalat" w:hAnsi="GHEA Grapalat"/>
        </w:rPr>
        <w:t xml:space="preserve"> — процедура).</w:t>
      </w:r>
    </w:p>
    <w:p w:rsidR="00965CDA" w:rsidRPr="000B2CFA" w:rsidRDefault="00965CDA" w:rsidP="002D7C04">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965CDA" w:rsidRPr="009044F1" w:rsidRDefault="00965CDA" w:rsidP="00965CDA">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965CDA" w:rsidRPr="009044F1" w:rsidRDefault="00965CDA" w:rsidP="00965CDA">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965CDA" w:rsidRPr="00D03B60" w:rsidRDefault="00965CDA" w:rsidP="00965CDA">
      <w:pPr>
        <w:widowControl w:val="0"/>
        <w:spacing w:after="160" w:line="360" w:lineRule="auto"/>
        <w:jc w:val="center"/>
        <w:rPr>
          <w:rFonts w:ascii="GHEA Grapalat" w:hAnsi="GHEA Grapalat"/>
        </w:rPr>
      </w:pPr>
      <w:r w:rsidRPr="00016450">
        <w:rPr>
          <w:rFonts w:ascii="GHEA Grapalat" w:hAnsi="GHEA Grapalat"/>
        </w:rPr>
        <w:t xml:space="preserve">Адрес электронной почты секретаря оценочной комиссии </w:t>
      </w:r>
      <w:r w:rsidRPr="00C90F08">
        <w:rPr>
          <w:rFonts w:ascii="GHEA Grapalat" w:hAnsi="GHEA Grapalat"/>
        </w:rPr>
        <w:t xml:space="preserve">            </w:t>
      </w:r>
    </w:p>
    <w:p w:rsidR="00965CDA" w:rsidRPr="00AA5BD2" w:rsidRDefault="00965CDA" w:rsidP="00965CDA">
      <w:pPr>
        <w:widowControl w:val="0"/>
        <w:spacing w:after="160" w:line="360" w:lineRule="auto"/>
        <w:jc w:val="center"/>
        <w:rPr>
          <w:rFonts w:ascii="GHEA Grapalat" w:hAnsi="GHEA Grapalat"/>
          <w:lang w:val="hy-AM"/>
        </w:rPr>
      </w:pPr>
      <w:r w:rsidRPr="00D03B60">
        <w:rPr>
          <w:rFonts w:ascii="GHEA Grapalat" w:hAnsi="GHEA Grapalat"/>
          <w:lang w:val="en-US"/>
        </w:rPr>
        <w:t>armen-minasyan0@rambler.ru</w:t>
      </w:r>
    </w:p>
    <w:p w:rsidR="00096865" w:rsidRPr="00D3537F" w:rsidRDefault="00965CDA" w:rsidP="00965CDA">
      <w:pPr>
        <w:widowControl w:val="0"/>
        <w:spacing w:after="160"/>
        <w:jc w:val="center"/>
        <w:rPr>
          <w:rFonts w:ascii="GHEA Grapalat" w:hAnsi="GHEA Grapalat"/>
          <w:lang w:val="en-US"/>
        </w:rPr>
      </w:pPr>
      <w:r w:rsidRPr="00413E59">
        <w:rPr>
          <w:rFonts w:ascii="GHEA Grapalat" w:hAnsi="GHEA Grapalat"/>
          <w:lang w:val="en-US"/>
        </w:rPr>
        <w:br w:type="page"/>
      </w:r>
      <w:r w:rsidR="00F5653D" w:rsidRPr="009044F1">
        <w:rPr>
          <w:rFonts w:ascii="GHEA Grapalat" w:hAnsi="GHEA Grapalat"/>
        </w:rPr>
        <w:lastRenderedPageBreak/>
        <w:t>ЧАСТЬ</w:t>
      </w:r>
      <w:r w:rsidR="00F5653D" w:rsidRPr="00D3537F">
        <w:rPr>
          <w:rFonts w:ascii="GHEA Grapalat" w:hAnsi="GHEA Grapalat"/>
          <w:lang w:val="en-US"/>
        </w:rPr>
        <w:t xml:space="preserve"> I</w:t>
      </w:r>
    </w:p>
    <w:p w:rsidR="00096865" w:rsidRPr="00D3537F" w:rsidRDefault="00096865" w:rsidP="00B46D58">
      <w:pPr>
        <w:pStyle w:val="Heading3"/>
        <w:keepNext w:val="0"/>
        <w:widowControl w:val="0"/>
        <w:spacing w:after="160" w:line="240" w:lineRule="auto"/>
        <w:rPr>
          <w:rFonts w:ascii="GHEA Grapalat" w:hAnsi="GHEA Grapalat"/>
          <w:sz w:val="24"/>
          <w:szCs w:val="24"/>
          <w:lang w:val="en-US"/>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235449" w:rsidRPr="00C90F08" w:rsidRDefault="00235449" w:rsidP="00235449">
      <w:pPr>
        <w:pStyle w:val="BodyText"/>
        <w:widowControl w:val="0"/>
        <w:spacing w:after="160" w:line="360" w:lineRule="auto"/>
        <w:ind w:right="-7"/>
        <w:jc w:val="both"/>
        <w:rPr>
          <w:rFonts w:ascii="GHEA Grapalat" w:hAnsi="GHEA Grapalat"/>
        </w:rPr>
      </w:pPr>
      <w:r w:rsidRPr="00AA5BD2">
        <w:rPr>
          <w:rFonts w:ascii="GHEA Grapalat" w:hAnsi="GHEA Grapalat"/>
        </w:rPr>
        <w:t>1.1</w:t>
      </w:r>
      <w:r w:rsidRPr="00AA5BD2">
        <w:rPr>
          <w:rFonts w:ascii="GHEA Grapalat" w:hAnsi="GHEA Grapalat"/>
          <w:lang w:val="hy-AM"/>
        </w:rPr>
        <w:t>.</w:t>
      </w:r>
      <w:r w:rsidRPr="00AA5BD2">
        <w:rPr>
          <w:rFonts w:ascii="GHEA Grapalat" w:hAnsi="GHEA Grapalat"/>
          <w:lang w:val="hy-AM"/>
        </w:rPr>
        <w:tab/>
      </w:r>
      <w:r w:rsidRPr="00AA5BD2">
        <w:rPr>
          <w:rFonts w:ascii="GHEA Grapalat" w:hAnsi="GHEA Grapalat"/>
        </w:rPr>
        <w:t>Предметом закупки является приобретение "</w:t>
      </w:r>
      <w:r w:rsidRPr="00C7414E">
        <w:rPr>
          <w:rFonts w:ascii="GHEA Grapalat" w:hAnsi="GHEA Grapalat"/>
        </w:rPr>
        <w:t xml:space="preserve"> </w:t>
      </w:r>
      <w:r w:rsidRPr="00807A2F">
        <w:rPr>
          <w:rFonts w:ascii="GHEA Grapalat" w:hAnsi="GHEA Grapalat" w:hint="eastAsia"/>
        </w:rPr>
        <w:t>строительн</w:t>
      </w:r>
      <w:r w:rsidRPr="00807A2F">
        <w:rPr>
          <w:rFonts w:ascii="GHEA Grapalat" w:hAnsi="GHEA Grapalat"/>
        </w:rPr>
        <w:t xml:space="preserve">ых </w:t>
      </w:r>
      <w:r w:rsidRPr="00807A2F">
        <w:rPr>
          <w:rFonts w:ascii="GHEA Grapalat" w:hAnsi="GHEA Grapalat" w:hint="eastAsia"/>
        </w:rPr>
        <w:t>материал</w:t>
      </w:r>
      <w:r w:rsidRPr="00807A2F">
        <w:rPr>
          <w:rFonts w:ascii="GHEA Grapalat" w:hAnsi="GHEA Grapalat"/>
        </w:rPr>
        <w:t>ов</w:t>
      </w:r>
      <w:r w:rsidRPr="00AA5BD2">
        <w:rPr>
          <w:rFonts w:ascii="GHEA Grapalat" w:hAnsi="GHEA Grapalat"/>
        </w:rPr>
        <w:t xml:space="preserve"> " (далее — также товар) для нужд </w:t>
      </w:r>
      <w:r w:rsidRPr="00C90F08">
        <w:rPr>
          <w:rFonts w:ascii="GHEA Grapalat" w:hAnsi="GHEA Grapalat"/>
        </w:rPr>
        <w:t xml:space="preserve"> </w:t>
      </w:r>
      <w:r w:rsidRPr="002106B9">
        <w:rPr>
          <w:rFonts w:ascii="GHEA Grapalat" w:hAnsi="GHEA Grapalat"/>
          <w:sz w:val="26"/>
        </w:rPr>
        <w:t>ЗАО “Ергорсвет”</w:t>
      </w:r>
      <w:r w:rsidRPr="00AA5BD2">
        <w:rPr>
          <w:rFonts w:ascii="GHEA Grapalat" w:hAnsi="GHEA Grapalat"/>
        </w:rPr>
        <w:t>, которые сгруппированы в лоты "</w:t>
      </w:r>
      <w:r w:rsidR="00D3537F">
        <w:rPr>
          <w:rFonts w:ascii="GHEA Grapalat" w:hAnsi="GHEA Grapalat"/>
        </w:rPr>
        <w:t>1</w:t>
      </w:r>
      <w:r w:rsidR="006073A1">
        <w:rPr>
          <w:rFonts w:ascii="GHEA Grapalat" w:hAnsi="GHEA Grapalat"/>
          <w:lang w:val="en-US"/>
        </w:rPr>
        <w:t>2</w:t>
      </w:r>
      <w:r w:rsidRPr="00AA5BD2">
        <w:rPr>
          <w:rFonts w:ascii="GHEA Grapalat" w:hAnsi="GHEA Grapalat"/>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235449" w:rsidRPr="009044F1" w:rsidTr="00D04A2A">
        <w:trPr>
          <w:jc w:val="center"/>
        </w:trPr>
        <w:tc>
          <w:tcPr>
            <w:tcW w:w="1530" w:type="dxa"/>
            <w:vAlign w:val="center"/>
          </w:tcPr>
          <w:p w:rsidR="00235449" w:rsidRPr="009044F1" w:rsidRDefault="00235449" w:rsidP="00D04A2A">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235449" w:rsidRPr="009044F1" w:rsidRDefault="00235449" w:rsidP="00D04A2A">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D3537F" w:rsidRPr="009044F1" w:rsidTr="00D04A2A">
        <w:trPr>
          <w:jc w:val="center"/>
        </w:trPr>
        <w:tc>
          <w:tcPr>
            <w:tcW w:w="1530" w:type="dxa"/>
            <w:vAlign w:val="center"/>
          </w:tcPr>
          <w:p w:rsidR="00D3537F" w:rsidRDefault="00D3537F" w:rsidP="00D3537F">
            <w:pPr>
              <w:jc w:val="center"/>
              <w:rPr>
                <w:rFonts w:ascii="Arial Unicode" w:hAnsi="Arial Unicode" w:cs="Calibri"/>
                <w:sz w:val="22"/>
                <w:szCs w:val="22"/>
              </w:rPr>
            </w:pPr>
            <w:r>
              <w:rPr>
                <w:rFonts w:ascii="Arial Unicode" w:hAnsi="Arial Unicode" w:cs="Calibri"/>
                <w:sz w:val="22"/>
                <w:szCs w:val="22"/>
              </w:rPr>
              <w:t>1</w:t>
            </w:r>
          </w:p>
        </w:tc>
        <w:tc>
          <w:tcPr>
            <w:tcW w:w="7704" w:type="dxa"/>
            <w:vAlign w:val="center"/>
          </w:tcPr>
          <w:p w:rsidR="00D3537F" w:rsidRDefault="00D3537F" w:rsidP="00D3537F">
            <w:pPr>
              <w:rPr>
                <w:rFonts w:ascii="Arial LatArm" w:hAnsi="Arial LatArm" w:cs="Calibri"/>
                <w:color w:val="000000"/>
              </w:rPr>
            </w:pPr>
            <w:r>
              <w:rPr>
                <w:rFonts w:ascii="Calibri" w:hAnsi="Calibri" w:cs="Calibri"/>
                <w:color w:val="000000"/>
              </w:rPr>
              <w:t>Уголок</w:t>
            </w:r>
            <w:r>
              <w:rPr>
                <w:rFonts w:ascii="Arial LatArm" w:hAnsi="Arial LatArm" w:cs="Calibri"/>
                <w:color w:val="000000"/>
              </w:rPr>
              <w:t xml:space="preserve">  45*45*4</w:t>
            </w:r>
            <w:r>
              <w:rPr>
                <w:rFonts w:ascii="Calibri" w:hAnsi="Calibri" w:cs="Calibri"/>
                <w:color w:val="000000"/>
              </w:rPr>
              <w:t>мм</w:t>
            </w:r>
            <w:r>
              <w:rPr>
                <w:rFonts w:ascii="Arial LatArm" w:hAnsi="Arial LatArm" w:cs="Calibri"/>
                <w:color w:val="000000"/>
              </w:rPr>
              <w:t xml:space="preserve">,  </w:t>
            </w:r>
          </w:p>
        </w:tc>
      </w:tr>
      <w:tr w:rsidR="00D3537F" w:rsidRPr="009044F1" w:rsidTr="00D04A2A">
        <w:trPr>
          <w:jc w:val="center"/>
        </w:trPr>
        <w:tc>
          <w:tcPr>
            <w:tcW w:w="1530" w:type="dxa"/>
            <w:vAlign w:val="center"/>
          </w:tcPr>
          <w:p w:rsidR="00D3537F" w:rsidRDefault="00D3537F" w:rsidP="00D3537F">
            <w:pPr>
              <w:jc w:val="center"/>
              <w:rPr>
                <w:rFonts w:ascii="Arial Unicode" w:hAnsi="Arial Unicode" w:cs="Calibri"/>
                <w:sz w:val="22"/>
                <w:szCs w:val="22"/>
              </w:rPr>
            </w:pPr>
            <w:r>
              <w:rPr>
                <w:rFonts w:ascii="Arial Unicode" w:hAnsi="Arial Unicode" w:cs="Calibri"/>
                <w:sz w:val="22"/>
                <w:szCs w:val="22"/>
              </w:rPr>
              <w:t>2</w:t>
            </w:r>
          </w:p>
        </w:tc>
        <w:tc>
          <w:tcPr>
            <w:tcW w:w="7704" w:type="dxa"/>
            <w:vAlign w:val="center"/>
          </w:tcPr>
          <w:p w:rsidR="00D3537F" w:rsidRDefault="00D3537F" w:rsidP="00D3537F">
            <w:pPr>
              <w:rPr>
                <w:rFonts w:ascii="Arial LatArm" w:hAnsi="Arial LatArm" w:cs="Calibri"/>
              </w:rPr>
            </w:pPr>
            <w:r>
              <w:rPr>
                <w:rFonts w:ascii="Calibri" w:hAnsi="Calibri" w:cs="Calibri"/>
              </w:rPr>
              <w:t>Проволока</w:t>
            </w:r>
            <w:r>
              <w:rPr>
                <w:rFonts w:ascii="Arial LatArm" w:hAnsi="Arial LatArm" w:cs="Calibri"/>
              </w:rPr>
              <w:t xml:space="preserve"> </w:t>
            </w:r>
            <w:r>
              <w:rPr>
                <w:rFonts w:ascii="Calibri" w:hAnsi="Calibri" w:cs="Calibri"/>
              </w:rPr>
              <w:t>неотожженная</w:t>
            </w:r>
            <w:r>
              <w:rPr>
                <w:rFonts w:ascii="Arial LatArm" w:hAnsi="Arial LatArm" w:cs="Calibri"/>
              </w:rPr>
              <w:t xml:space="preserve"> </w:t>
            </w:r>
          </w:p>
        </w:tc>
      </w:tr>
      <w:tr w:rsidR="00D3537F" w:rsidRPr="009044F1" w:rsidTr="00D04A2A">
        <w:trPr>
          <w:jc w:val="center"/>
        </w:trPr>
        <w:tc>
          <w:tcPr>
            <w:tcW w:w="1530" w:type="dxa"/>
            <w:vAlign w:val="center"/>
          </w:tcPr>
          <w:p w:rsidR="00D3537F" w:rsidRDefault="00D3537F" w:rsidP="00D3537F">
            <w:pPr>
              <w:jc w:val="center"/>
              <w:rPr>
                <w:rFonts w:ascii="Arial Unicode" w:hAnsi="Arial Unicode" w:cs="Calibri"/>
                <w:sz w:val="22"/>
                <w:szCs w:val="22"/>
              </w:rPr>
            </w:pPr>
            <w:r>
              <w:rPr>
                <w:rFonts w:ascii="Arial Unicode" w:hAnsi="Arial Unicode" w:cs="Calibri"/>
                <w:sz w:val="22"/>
                <w:szCs w:val="22"/>
              </w:rPr>
              <w:t>3</w:t>
            </w:r>
          </w:p>
        </w:tc>
        <w:tc>
          <w:tcPr>
            <w:tcW w:w="7704" w:type="dxa"/>
            <w:vAlign w:val="center"/>
          </w:tcPr>
          <w:p w:rsidR="00D3537F" w:rsidRDefault="00D3537F" w:rsidP="00D3537F">
            <w:pPr>
              <w:rPr>
                <w:rFonts w:ascii="Arial LatArm" w:hAnsi="Arial LatArm" w:cs="Calibri"/>
              </w:rPr>
            </w:pPr>
            <w:r>
              <w:rPr>
                <w:rFonts w:ascii="Calibri" w:hAnsi="Calibri" w:cs="Calibri"/>
              </w:rPr>
              <w:t>Катанка</w:t>
            </w:r>
            <w:r>
              <w:rPr>
                <w:rFonts w:ascii="Arial LatArm" w:hAnsi="Arial LatArm" w:cs="Calibri"/>
              </w:rPr>
              <w:t xml:space="preserve"> </w:t>
            </w:r>
            <w:r>
              <w:rPr>
                <w:rFonts w:ascii="Calibri" w:hAnsi="Calibri" w:cs="Calibri"/>
              </w:rPr>
              <w:t>Ф</w:t>
            </w:r>
            <w:r>
              <w:rPr>
                <w:rFonts w:ascii="Arial LatArm" w:hAnsi="Arial LatArm" w:cs="Calibri"/>
              </w:rPr>
              <w:t xml:space="preserve"> 6</w:t>
            </w:r>
            <w:r>
              <w:rPr>
                <w:rFonts w:ascii="Calibri" w:hAnsi="Calibri" w:cs="Calibri"/>
              </w:rPr>
              <w:t>мм</w:t>
            </w:r>
            <w:r>
              <w:rPr>
                <w:rFonts w:ascii="Arial LatArm" w:hAnsi="Arial LatArm" w:cs="Calibri"/>
              </w:rPr>
              <w:t xml:space="preserve">, </w:t>
            </w:r>
          </w:p>
        </w:tc>
      </w:tr>
      <w:tr w:rsidR="00D3537F" w:rsidRPr="009044F1" w:rsidTr="00D04A2A">
        <w:trPr>
          <w:jc w:val="center"/>
        </w:trPr>
        <w:tc>
          <w:tcPr>
            <w:tcW w:w="1530" w:type="dxa"/>
            <w:vAlign w:val="center"/>
          </w:tcPr>
          <w:p w:rsidR="00D3537F" w:rsidRDefault="00D3537F" w:rsidP="00D3537F">
            <w:pPr>
              <w:jc w:val="center"/>
              <w:rPr>
                <w:rFonts w:ascii="Arial Unicode" w:hAnsi="Arial Unicode" w:cs="Calibri"/>
                <w:sz w:val="22"/>
                <w:szCs w:val="22"/>
              </w:rPr>
            </w:pPr>
            <w:r>
              <w:rPr>
                <w:rFonts w:ascii="Arial Unicode" w:hAnsi="Arial Unicode" w:cs="Calibri"/>
                <w:sz w:val="22"/>
                <w:szCs w:val="22"/>
              </w:rPr>
              <w:t>4</w:t>
            </w:r>
          </w:p>
        </w:tc>
        <w:tc>
          <w:tcPr>
            <w:tcW w:w="7704" w:type="dxa"/>
            <w:vAlign w:val="center"/>
          </w:tcPr>
          <w:p w:rsidR="00D3537F" w:rsidRDefault="00D3537F" w:rsidP="00D3537F">
            <w:pPr>
              <w:rPr>
                <w:rFonts w:ascii="Arial LatArm" w:hAnsi="Arial LatArm" w:cs="Calibri"/>
              </w:rPr>
            </w:pPr>
            <w:r>
              <w:rPr>
                <w:rFonts w:ascii="Calibri" w:hAnsi="Calibri" w:cs="Calibri"/>
              </w:rPr>
              <w:t>Разделительная</w:t>
            </w:r>
            <w:r>
              <w:rPr>
                <w:rFonts w:ascii="Arial LatArm" w:hAnsi="Arial LatArm" w:cs="Calibri"/>
              </w:rPr>
              <w:t xml:space="preserve"> </w:t>
            </w:r>
            <w:r>
              <w:rPr>
                <w:rFonts w:ascii="Calibri" w:hAnsi="Calibri" w:cs="Calibri"/>
              </w:rPr>
              <w:t>коробка</w:t>
            </w:r>
            <w:r>
              <w:rPr>
                <w:rFonts w:ascii="Arial LatArm" w:hAnsi="Arial LatArm" w:cs="Calibri"/>
              </w:rPr>
              <w:t xml:space="preserve"> 20*20 </w:t>
            </w:r>
            <w:r>
              <w:rPr>
                <w:rFonts w:ascii="Calibri" w:hAnsi="Calibri" w:cs="Calibri"/>
              </w:rPr>
              <w:t>см</w:t>
            </w:r>
          </w:p>
        </w:tc>
      </w:tr>
      <w:tr w:rsidR="00D3537F" w:rsidRPr="009044F1" w:rsidTr="00D04A2A">
        <w:trPr>
          <w:jc w:val="center"/>
        </w:trPr>
        <w:tc>
          <w:tcPr>
            <w:tcW w:w="1530" w:type="dxa"/>
            <w:vAlign w:val="center"/>
          </w:tcPr>
          <w:p w:rsidR="00D3537F" w:rsidRDefault="00D3537F" w:rsidP="00D3537F">
            <w:pPr>
              <w:jc w:val="center"/>
              <w:rPr>
                <w:rFonts w:ascii="Arial Unicode" w:hAnsi="Arial Unicode" w:cs="Calibri"/>
                <w:sz w:val="22"/>
                <w:szCs w:val="22"/>
              </w:rPr>
            </w:pPr>
            <w:r>
              <w:rPr>
                <w:rFonts w:ascii="Arial Unicode" w:hAnsi="Arial Unicode" w:cs="Calibri"/>
                <w:sz w:val="22"/>
                <w:szCs w:val="22"/>
              </w:rPr>
              <w:t>5</w:t>
            </w:r>
          </w:p>
        </w:tc>
        <w:tc>
          <w:tcPr>
            <w:tcW w:w="7704" w:type="dxa"/>
            <w:vAlign w:val="center"/>
          </w:tcPr>
          <w:p w:rsidR="00D3537F" w:rsidRDefault="00D3537F" w:rsidP="00D3537F">
            <w:pPr>
              <w:rPr>
                <w:rFonts w:ascii="Arial LatArm" w:hAnsi="Arial LatArm" w:cs="Calibri"/>
              </w:rPr>
            </w:pPr>
            <w:r>
              <w:rPr>
                <w:rFonts w:ascii="Calibri" w:hAnsi="Calibri" w:cs="Calibri"/>
              </w:rPr>
              <w:t>Разделительная</w:t>
            </w:r>
            <w:r>
              <w:rPr>
                <w:rFonts w:ascii="Arial LatArm" w:hAnsi="Arial LatArm" w:cs="Calibri"/>
              </w:rPr>
              <w:t xml:space="preserve"> </w:t>
            </w:r>
            <w:r>
              <w:rPr>
                <w:rFonts w:ascii="Calibri" w:hAnsi="Calibri" w:cs="Calibri"/>
              </w:rPr>
              <w:t>коробка</w:t>
            </w:r>
            <w:r>
              <w:rPr>
                <w:rFonts w:ascii="Arial LatArm" w:hAnsi="Arial LatArm" w:cs="Calibri"/>
              </w:rPr>
              <w:t xml:space="preserve"> 10*10 </w:t>
            </w:r>
            <w:r>
              <w:rPr>
                <w:rFonts w:ascii="Calibri" w:hAnsi="Calibri" w:cs="Calibri"/>
              </w:rPr>
              <w:t>см</w:t>
            </w:r>
          </w:p>
        </w:tc>
      </w:tr>
      <w:tr w:rsidR="00D3537F" w:rsidRPr="009044F1" w:rsidTr="00D04A2A">
        <w:trPr>
          <w:jc w:val="center"/>
        </w:trPr>
        <w:tc>
          <w:tcPr>
            <w:tcW w:w="1530" w:type="dxa"/>
            <w:vAlign w:val="center"/>
          </w:tcPr>
          <w:p w:rsidR="00D3537F" w:rsidRDefault="00D3537F" w:rsidP="00D3537F">
            <w:pPr>
              <w:jc w:val="center"/>
              <w:rPr>
                <w:rFonts w:ascii="Arial Unicode" w:hAnsi="Arial Unicode" w:cs="Calibri"/>
                <w:sz w:val="22"/>
                <w:szCs w:val="22"/>
              </w:rPr>
            </w:pPr>
            <w:r>
              <w:rPr>
                <w:rFonts w:ascii="Arial Unicode" w:hAnsi="Arial Unicode" w:cs="Calibri"/>
                <w:sz w:val="22"/>
                <w:szCs w:val="22"/>
              </w:rPr>
              <w:t>6</w:t>
            </w:r>
          </w:p>
        </w:tc>
        <w:tc>
          <w:tcPr>
            <w:tcW w:w="7704" w:type="dxa"/>
            <w:vAlign w:val="center"/>
          </w:tcPr>
          <w:p w:rsidR="00D3537F" w:rsidRDefault="00D3537F" w:rsidP="00D3537F">
            <w:pPr>
              <w:rPr>
                <w:rFonts w:ascii="Arial LatArm" w:hAnsi="Arial LatArm" w:cs="Calibri"/>
              </w:rPr>
            </w:pPr>
            <w:r>
              <w:rPr>
                <w:rFonts w:ascii="Calibri" w:hAnsi="Calibri" w:cs="Calibri"/>
              </w:rPr>
              <w:t>Валик</w:t>
            </w:r>
            <w:r>
              <w:rPr>
                <w:rFonts w:ascii="Arial LatArm" w:hAnsi="Arial LatArm" w:cs="Calibri"/>
              </w:rPr>
              <w:t xml:space="preserve"> </w:t>
            </w:r>
            <w:r>
              <w:rPr>
                <w:rFonts w:ascii="Calibri" w:hAnsi="Calibri" w:cs="Calibri"/>
              </w:rPr>
              <w:t>для</w:t>
            </w:r>
            <w:r>
              <w:rPr>
                <w:rFonts w:ascii="Arial LatArm" w:hAnsi="Arial LatArm" w:cs="Calibri"/>
              </w:rPr>
              <w:t xml:space="preserve"> </w:t>
            </w:r>
            <w:r>
              <w:rPr>
                <w:rFonts w:ascii="Calibri" w:hAnsi="Calibri" w:cs="Calibri"/>
              </w:rPr>
              <w:t>краски</w:t>
            </w:r>
            <w:r>
              <w:rPr>
                <w:rFonts w:ascii="Arial LatArm" w:hAnsi="Arial LatArm" w:cs="Calibri"/>
              </w:rPr>
              <w:t xml:space="preserve"> 15 </w:t>
            </w:r>
            <w:r>
              <w:rPr>
                <w:rFonts w:ascii="Calibri" w:hAnsi="Calibri" w:cs="Calibri"/>
              </w:rPr>
              <w:t>см</w:t>
            </w:r>
            <w:r>
              <w:rPr>
                <w:rFonts w:ascii="Arial LatArm" w:hAnsi="Arial LatArm" w:cs="Calibri"/>
              </w:rPr>
              <w:t xml:space="preserve">, </w:t>
            </w:r>
            <w:r>
              <w:rPr>
                <w:rFonts w:ascii="Calibri" w:hAnsi="Calibri" w:cs="Calibri"/>
              </w:rPr>
              <w:t>с</w:t>
            </w:r>
            <w:r>
              <w:rPr>
                <w:rFonts w:ascii="Arial LatArm" w:hAnsi="Arial LatArm" w:cs="Calibri"/>
              </w:rPr>
              <w:t xml:space="preserve"> </w:t>
            </w:r>
            <w:r>
              <w:rPr>
                <w:rFonts w:ascii="Calibri" w:hAnsi="Calibri" w:cs="Calibri"/>
              </w:rPr>
              <w:t>держателем</w:t>
            </w:r>
          </w:p>
        </w:tc>
      </w:tr>
      <w:tr w:rsidR="00D3537F" w:rsidRPr="009044F1" w:rsidTr="00D04A2A">
        <w:trPr>
          <w:jc w:val="center"/>
        </w:trPr>
        <w:tc>
          <w:tcPr>
            <w:tcW w:w="1530" w:type="dxa"/>
            <w:vAlign w:val="center"/>
          </w:tcPr>
          <w:p w:rsidR="00D3537F" w:rsidRDefault="00D3537F" w:rsidP="00D3537F">
            <w:pPr>
              <w:jc w:val="center"/>
              <w:rPr>
                <w:rFonts w:ascii="Arial Unicode" w:hAnsi="Arial Unicode" w:cs="Calibri"/>
                <w:sz w:val="22"/>
                <w:szCs w:val="22"/>
              </w:rPr>
            </w:pPr>
            <w:r>
              <w:rPr>
                <w:rFonts w:ascii="Arial Unicode" w:hAnsi="Arial Unicode" w:cs="Calibri"/>
                <w:sz w:val="22"/>
                <w:szCs w:val="22"/>
              </w:rPr>
              <w:t>7</w:t>
            </w:r>
          </w:p>
        </w:tc>
        <w:tc>
          <w:tcPr>
            <w:tcW w:w="7704" w:type="dxa"/>
            <w:vAlign w:val="center"/>
          </w:tcPr>
          <w:p w:rsidR="00D3537F" w:rsidRDefault="00D3537F" w:rsidP="00D3537F">
            <w:pPr>
              <w:rPr>
                <w:rFonts w:ascii="Arial LatArm" w:hAnsi="Arial LatArm" w:cs="Calibri"/>
              </w:rPr>
            </w:pPr>
            <w:r>
              <w:rPr>
                <w:rFonts w:ascii="Arial LatArm" w:hAnsi="Arial LatArm" w:cs="Calibri"/>
              </w:rPr>
              <w:t>T</w:t>
            </w:r>
            <w:r>
              <w:rPr>
                <w:rFonts w:ascii="Calibri" w:hAnsi="Calibri" w:cs="Calibri"/>
              </w:rPr>
              <w:t>руба</w:t>
            </w:r>
            <w:r>
              <w:rPr>
                <w:rFonts w:ascii="Arial LatArm" w:hAnsi="Arial LatArm" w:cs="Calibri"/>
              </w:rPr>
              <w:t xml:space="preserve"> </w:t>
            </w:r>
            <w:r>
              <w:rPr>
                <w:rFonts w:ascii="Calibri" w:hAnsi="Calibri" w:cs="Calibri"/>
              </w:rPr>
              <w:t>капроновая</w:t>
            </w:r>
            <w:r>
              <w:rPr>
                <w:rFonts w:ascii="Arial LatArm" w:hAnsi="Arial LatArm" w:cs="Calibri"/>
              </w:rPr>
              <w:t xml:space="preserve"> </w:t>
            </w:r>
            <w:r>
              <w:rPr>
                <w:rFonts w:ascii="Arial LatArm" w:hAnsi="Arial LatArm" w:cs="Arial LatArm"/>
              </w:rPr>
              <w:t>ö</w:t>
            </w:r>
            <w:r>
              <w:rPr>
                <w:rFonts w:ascii="Arial LatArm" w:hAnsi="Arial LatArm" w:cs="Calibri"/>
              </w:rPr>
              <w:t xml:space="preserve"> 32</w:t>
            </w:r>
          </w:p>
        </w:tc>
      </w:tr>
      <w:tr w:rsidR="00D3537F" w:rsidRPr="009044F1" w:rsidTr="00D04A2A">
        <w:trPr>
          <w:jc w:val="center"/>
        </w:trPr>
        <w:tc>
          <w:tcPr>
            <w:tcW w:w="1530" w:type="dxa"/>
            <w:vAlign w:val="center"/>
          </w:tcPr>
          <w:p w:rsidR="00D3537F" w:rsidRDefault="00D3537F" w:rsidP="00D3537F">
            <w:pPr>
              <w:jc w:val="center"/>
              <w:rPr>
                <w:rFonts w:ascii="Arial Unicode" w:hAnsi="Arial Unicode" w:cs="Calibri"/>
                <w:sz w:val="22"/>
                <w:szCs w:val="22"/>
              </w:rPr>
            </w:pPr>
            <w:r>
              <w:rPr>
                <w:rFonts w:ascii="Arial Unicode" w:hAnsi="Arial Unicode" w:cs="Calibri"/>
                <w:sz w:val="22"/>
                <w:szCs w:val="22"/>
              </w:rPr>
              <w:t>8</w:t>
            </w:r>
          </w:p>
        </w:tc>
        <w:tc>
          <w:tcPr>
            <w:tcW w:w="7704" w:type="dxa"/>
            <w:vAlign w:val="center"/>
          </w:tcPr>
          <w:p w:rsidR="00D3537F" w:rsidRDefault="00D3537F" w:rsidP="00D3537F">
            <w:pPr>
              <w:rPr>
                <w:rFonts w:ascii="Arial LatArm" w:hAnsi="Arial LatArm" w:cs="Calibri"/>
              </w:rPr>
            </w:pPr>
            <w:r>
              <w:rPr>
                <w:rFonts w:ascii="Arial LatArm" w:hAnsi="Arial LatArm" w:cs="Calibri"/>
              </w:rPr>
              <w:t>T</w:t>
            </w:r>
            <w:r>
              <w:rPr>
                <w:rFonts w:ascii="Calibri" w:hAnsi="Calibri" w:cs="Calibri"/>
              </w:rPr>
              <w:t>руба</w:t>
            </w:r>
            <w:r>
              <w:rPr>
                <w:rFonts w:ascii="Arial LatArm" w:hAnsi="Arial LatArm" w:cs="Calibri"/>
              </w:rPr>
              <w:t xml:space="preserve"> </w:t>
            </w:r>
            <w:r>
              <w:rPr>
                <w:rFonts w:ascii="Arial LatRus" w:hAnsi="Arial LatRus" w:cs="Calibri"/>
              </w:rPr>
              <w:t xml:space="preserve"> </w:t>
            </w:r>
            <w:r>
              <w:rPr>
                <w:rFonts w:ascii="Calibri" w:hAnsi="Calibri" w:cs="Calibri"/>
              </w:rPr>
              <w:t>капроновая</w:t>
            </w:r>
            <w:r>
              <w:rPr>
                <w:rFonts w:ascii="Arial LatArm" w:hAnsi="Arial LatArm" w:cs="Calibri"/>
              </w:rPr>
              <w:t xml:space="preserve"> ö 32 </w:t>
            </w:r>
            <w:r>
              <w:rPr>
                <w:rFonts w:ascii="Calibri" w:hAnsi="Calibri" w:cs="Calibri"/>
              </w:rPr>
              <w:t>гофрированная</w:t>
            </w:r>
          </w:p>
        </w:tc>
      </w:tr>
      <w:tr w:rsidR="00D3537F" w:rsidRPr="009044F1" w:rsidTr="00D04A2A">
        <w:trPr>
          <w:jc w:val="center"/>
        </w:trPr>
        <w:tc>
          <w:tcPr>
            <w:tcW w:w="1530" w:type="dxa"/>
            <w:vAlign w:val="center"/>
          </w:tcPr>
          <w:p w:rsidR="00D3537F" w:rsidRDefault="00D3537F" w:rsidP="00D3537F">
            <w:pPr>
              <w:jc w:val="center"/>
              <w:rPr>
                <w:rFonts w:ascii="Arial Unicode" w:hAnsi="Arial Unicode" w:cs="Calibri"/>
                <w:sz w:val="22"/>
                <w:szCs w:val="22"/>
              </w:rPr>
            </w:pPr>
            <w:r>
              <w:rPr>
                <w:rFonts w:ascii="Arial Unicode" w:hAnsi="Arial Unicode" w:cs="Calibri"/>
                <w:sz w:val="22"/>
                <w:szCs w:val="22"/>
              </w:rPr>
              <w:t>9</w:t>
            </w:r>
          </w:p>
        </w:tc>
        <w:tc>
          <w:tcPr>
            <w:tcW w:w="7704" w:type="dxa"/>
            <w:vAlign w:val="center"/>
          </w:tcPr>
          <w:p w:rsidR="00D3537F" w:rsidRDefault="00D3537F" w:rsidP="00D3537F">
            <w:pPr>
              <w:rPr>
                <w:rFonts w:ascii="Arial LatArm" w:hAnsi="Arial LatArm" w:cs="Calibri"/>
              </w:rPr>
            </w:pPr>
            <w:r>
              <w:rPr>
                <w:rFonts w:ascii="Calibri" w:hAnsi="Calibri" w:cs="Calibri"/>
              </w:rPr>
              <w:t>Изолятор</w:t>
            </w:r>
            <w:r>
              <w:rPr>
                <w:rFonts w:ascii="Arial LatArm" w:hAnsi="Arial LatArm" w:cs="Calibri"/>
              </w:rPr>
              <w:t xml:space="preserve"> </w:t>
            </w:r>
            <w:r>
              <w:rPr>
                <w:rFonts w:ascii="Calibri" w:hAnsi="Calibri" w:cs="Calibri"/>
              </w:rPr>
              <w:t>ТФ</w:t>
            </w:r>
            <w:r>
              <w:rPr>
                <w:rFonts w:ascii="Arial LatArm" w:hAnsi="Arial LatArm" w:cs="Calibri"/>
              </w:rPr>
              <w:t>-20</w:t>
            </w:r>
          </w:p>
        </w:tc>
      </w:tr>
      <w:tr w:rsidR="00D3537F" w:rsidRPr="009044F1" w:rsidTr="00D04A2A">
        <w:trPr>
          <w:jc w:val="center"/>
        </w:trPr>
        <w:tc>
          <w:tcPr>
            <w:tcW w:w="1530" w:type="dxa"/>
            <w:vAlign w:val="center"/>
          </w:tcPr>
          <w:p w:rsidR="00D3537F" w:rsidRDefault="00D3537F" w:rsidP="00D3537F">
            <w:pPr>
              <w:jc w:val="center"/>
              <w:rPr>
                <w:rFonts w:ascii="Arial Unicode" w:hAnsi="Arial Unicode" w:cs="Calibri"/>
                <w:sz w:val="22"/>
                <w:szCs w:val="22"/>
              </w:rPr>
            </w:pPr>
            <w:r>
              <w:rPr>
                <w:rFonts w:ascii="Arial Unicode" w:hAnsi="Arial Unicode" w:cs="Calibri"/>
                <w:sz w:val="22"/>
                <w:szCs w:val="22"/>
              </w:rPr>
              <w:t>10</w:t>
            </w:r>
          </w:p>
        </w:tc>
        <w:tc>
          <w:tcPr>
            <w:tcW w:w="7704" w:type="dxa"/>
            <w:vAlign w:val="center"/>
          </w:tcPr>
          <w:p w:rsidR="00D3537F" w:rsidRDefault="00D3537F" w:rsidP="00D3537F">
            <w:pPr>
              <w:rPr>
                <w:rFonts w:ascii="Arial LatArm" w:hAnsi="Arial LatArm" w:cs="Calibri"/>
              </w:rPr>
            </w:pPr>
            <w:r>
              <w:rPr>
                <w:rFonts w:ascii="Calibri" w:hAnsi="Calibri" w:cs="Calibri"/>
              </w:rPr>
              <w:t>Сварочный</w:t>
            </w:r>
            <w:r>
              <w:rPr>
                <w:rFonts w:ascii="Arial LatArm" w:hAnsi="Arial LatArm" w:cs="Calibri"/>
              </w:rPr>
              <w:t xml:space="preserve"> </w:t>
            </w:r>
            <w:r>
              <w:rPr>
                <w:rFonts w:ascii="Calibri" w:hAnsi="Calibri" w:cs="Calibri"/>
              </w:rPr>
              <w:t>электрод</w:t>
            </w:r>
            <w:r>
              <w:rPr>
                <w:rFonts w:ascii="Arial LatArm" w:hAnsi="Arial LatArm" w:cs="Calibri"/>
              </w:rPr>
              <w:t xml:space="preserve"> 4 </w:t>
            </w:r>
            <w:r>
              <w:rPr>
                <w:rFonts w:ascii="Calibri" w:hAnsi="Calibri" w:cs="Calibri"/>
              </w:rPr>
              <w:t>мм</w:t>
            </w:r>
          </w:p>
        </w:tc>
      </w:tr>
      <w:tr w:rsidR="00D3537F" w:rsidRPr="009044F1" w:rsidTr="00D04A2A">
        <w:trPr>
          <w:jc w:val="center"/>
        </w:trPr>
        <w:tc>
          <w:tcPr>
            <w:tcW w:w="1530" w:type="dxa"/>
            <w:vAlign w:val="center"/>
          </w:tcPr>
          <w:p w:rsidR="00D3537F" w:rsidRDefault="00D3537F" w:rsidP="00D3537F">
            <w:pPr>
              <w:jc w:val="center"/>
              <w:rPr>
                <w:rFonts w:ascii="Arial Unicode" w:hAnsi="Arial Unicode" w:cs="Calibri"/>
                <w:sz w:val="22"/>
                <w:szCs w:val="22"/>
              </w:rPr>
            </w:pPr>
            <w:r>
              <w:rPr>
                <w:rFonts w:ascii="Arial Unicode" w:hAnsi="Arial Unicode" w:cs="Calibri"/>
                <w:sz w:val="22"/>
                <w:szCs w:val="22"/>
              </w:rPr>
              <w:t>11</w:t>
            </w:r>
          </w:p>
        </w:tc>
        <w:tc>
          <w:tcPr>
            <w:tcW w:w="7704" w:type="dxa"/>
            <w:vAlign w:val="center"/>
          </w:tcPr>
          <w:p w:rsidR="00D3537F" w:rsidRDefault="00D3537F" w:rsidP="00D3537F">
            <w:pPr>
              <w:rPr>
                <w:rFonts w:ascii="Arial LatArm" w:hAnsi="Arial LatArm" w:cs="Calibri"/>
              </w:rPr>
            </w:pPr>
            <w:r>
              <w:rPr>
                <w:rFonts w:ascii="Calibri" w:hAnsi="Calibri" w:cs="Calibri"/>
              </w:rPr>
              <w:t>Режущий</w:t>
            </w:r>
            <w:r>
              <w:rPr>
                <w:rFonts w:ascii="Arial LatArm" w:hAnsi="Arial LatArm" w:cs="Calibri"/>
              </w:rPr>
              <w:t xml:space="preserve"> </w:t>
            </w:r>
            <w:r>
              <w:rPr>
                <w:rFonts w:ascii="Calibri" w:hAnsi="Calibri" w:cs="Calibri"/>
              </w:rPr>
              <w:t>диск</w:t>
            </w:r>
            <w:r>
              <w:rPr>
                <w:rFonts w:ascii="Arial LatArm" w:hAnsi="Arial LatArm" w:cs="Calibri"/>
              </w:rPr>
              <w:t xml:space="preserve"> </w:t>
            </w:r>
            <w:r>
              <w:rPr>
                <w:rFonts w:ascii="Calibri" w:hAnsi="Calibri" w:cs="Calibri"/>
              </w:rPr>
              <w:t>Ф</w:t>
            </w:r>
            <w:r>
              <w:rPr>
                <w:rFonts w:ascii="Arial LatArm" w:hAnsi="Arial LatArm" w:cs="Calibri"/>
              </w:rPr>
              <w:t xml:space="preserve"> 230</w:t>
            </w:r>
          </w:p>
        </w:tc>
      </w:tr>
      <w:tr w:rsidR="00D3537F" w:rsidRPr="009044F1" w:rsidTr="00D04A2A">
        <w:trPr>
          <w:jc w:val="center"/>
        </w:trPr>
        <w:tc>
          <w:tcPr>
            <w:tcW w:w="1530" w:type="dxa"/>
            <w:vAlign w:val="center"/>
          </w:tcPr>
          <w:p w:rsidR="00D3537F" w:rsidRDefault="00D3537F" w:rsidP="00D3537F">
            <w:pPr>
              <w:jc w:val="center"/>
              <w:rPr>
                <w:rFonts w:ascii="Arial Unicode" w:hAnsi="Arial Unicode" w:cs="Calibri"/>
                <w:sz w:val="22"/>
                <w:szCs w:val="22"/>
              </w:rPr>
            </w:pPr>
            <w:r>
              <w:rPr>
                <w:rFonts w:ascii="Arial Unicode" w:hAnsi="Arial Unicode" w:cs="Calibri"/>
                <w:sz w:val="22"/>
                <w:szCs w:val="22"/>
              </w:rPr>
              <w:t>12</w:t>
            </w:r>
          </w:p>
        </w:tc>
        <w:tc>
          <w:tcPr>
            <w:tcW w:w="7704" w:type="dxa"/>
            <w:vAlign w:val="center"/>
          </w:tcPr>
          <w:p w:rsidR="00D3537F" w:rsidRDefault="00D3537F" w:rsidP="00D3537F">
            <w:pPr>
              <w:rPr>
                <w:rFonts w:ascii="Arial LatArm" w:hAnsi="Arial LatArm" w:cs="Calibri"/>
              </w:rPr>
            </w:pPr>
            <w:r>
              <w:rPr>
                <w:rFonts w:ascii="Calibri" w:hAnsi="Calibri" w:cs="Calibri"/>
              </w:rPr>
              <w:t>Режущий</w:t>
            </w:r>
            <w:r>
              <w:rPr>
                <w:rFonts w:ascii="Arial LatArm" w:hAnsi="Arial LatArm" w:cs="Calibri"/>
              </w:rPr>
              <w:t xml:space="preserve"> </w:t>
            </w:r>
            <w:r>
              <w:rPr>
                <w:rFonts w:ascii="Calibri" w:hAnsi="Calibri" w:cs="Calibri"/>
              </w:rPr>
              <w:t>диск</w:t>
            </w:r>
            <w:r>
              <w:rPr>
                <w:rFonts w:ascii="Arial LatArm" w:hAnsi="Arial LatArm" w:cs="Calibri"/>
              </w:rPr>
              <w:t xml:space="preserve"> </w:t>
            </w:r>
            <w:r>
              <w:rPr>
                <w:rFonts w:ascii="Calibri" w:hAnsi="Calibri" w:cs="Calibri"/>
              </w:rPr>
              <w:t>Ф</w:t>
            </w:r>
            <w:r>
              <w:rPr>
                <w:rFonts w:ascii="Arial LatArm" w:hAnsi="Arial LatArm" w:cs="Calibri"/>
              </w:rPr>
              <w:t xml:space="preserve"> 300</w:t>
            </w:r>
          </w:p>
        </w:tc>
      </w:tr>
    </w:tbl>
    <w:p w:rsidR="00235449" w:rsidRPr="006422BA" w:rsidRDefault="00235449" w:rsidP="00235449">
      <w:pPr>
        <w:pStyle w:val="BodyTextIndent2"/>
        <w:widowControl w:val="0"/>
        <w:spacing w:after="160" w:line="240" w:lineRule="auto"/>
        <w:ind w:firstLine="567"/>
        <w:rPr>
          <w:rFonts w:ascii="GHEA Grapalat" w:hAnsi="GHEA Grapalat"/>
          <w:b/>
          <w:sz w:val="28"/>
          <w:szCs w:val="24"/>
        </w:rPr>
      </w:pPr>
    </w:p>
    <w:p w:rsidR="000B2CFA" w:rsidRPr="000811C1" w:rsidRDefault="000B2CFA" w:rsidP="00B46D58">
      <w:pPr>
        <w:pStyle w:val="BodyTextIndent2"/>
        <w:widowControl w:val="0"/>
        <w:spacing w:after="160" w:line="240" w:lineRule="auto"/>
        <w:ind w:firstLine="567"/>
        <w:rPr>
          <w:rFonts w:ascii="GHEA Grapalat" w:hAnsi="GHEA Grapalat"/>
          <w:sz w:val="24"/>
          <w:szCs w:val="24"/>
        </w:rPr>
      </w:pPr>
    </w:p>
    <w:p w:rsidR="00235449" w:rsidRPr="009044F1" w:rsidRDefault="00235449" w:rsidP="00235449">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235449" w:rsidRPr="00AA5BD2" w:rsidRDefault="00235449" w:rsidP="00235449">
      <w:pPr>
        <w:pStyle w:val="BodyTextIndent2"/>
        <w:widowControl w:val="0"/>
        <w:tabs>
          <w:tab w:val="left" w:pos="1134"/>
          <w:tab w:val="right" w:pos="9070"/>
        </w:tabs>
        <w:spacing w:after="160"/>
        <w:ind w:firstLine="567"/>
        <w:rPr>
          <w:rFonts w:ascii="GHEA Grapalat" w:hAnsi="GHEA Grapalat"/>
          <w:sz w:val="24"/>
          <w:szCs w:val="24"/>
          <w:lang w:val="hy-AM"/>
        </w:rPr>
      </w:pPr>
      <w:r w:rsidRPr="00AA5BD2">
        <w:rPr>
          <w:rFonts w:ascii="GHEA Grapalat" w:hAnsi="GHEA Grapalat"/>
          <w:sz w:val="24"/>
          <w:szCs w:val="24"/>
          <w:lang w:val="hy-AM"/>
        </w:rPr>
        <w:t>1.2.</w:t>
      </w:r>
      <w:r w:rsidRPr="00AA5BD2">
        <w:rPr>
          <w:rFonts w:ascii="GHEA Grapalat" w:hAnsi="GHEA Grapalat"/>
          <w:sz w:val="24"/>
          <w:szCs w:val="24"/>
          <w:lang w:val="hy-AM"/>
        </w:rPr>
        <w:tab/>
      </w:r>
      <w:r w:rsidRPr="00AA5BD2">
        <w:rPr>
          <w:rFonts w:ascii="GHEA Grapalat" w:hAnsi="GHEA Grapalat"/>
          <w:sz w:val="24"/>
          <w:szCs w:val="24"/>
        </w:rPr>
        <w:t xml:space="preserve">В рамках настоящей процедуры </w:t>
      </w:r>
      <w:r>
        <w:rPr>
          <w:rFonts w:ascii="GHEA Grapalat" w:hAnsi="GHEA Grapalat"/>
          <w:sz w:val="24"/>
          <w:szCs w:val="24"/>
        </w:rPr>
        <w:t>предоплат</w:t>
      </w:r>
      <w:r>
        <w:rPr>
          <w:rFonts w:ascii="GHEA Grapalat" w:hAnsi="GHEA Grapalat"/>
          <w:sz w:val="24"/>
          <w:szCs w:val="24"/>
          <w:lang w:val="en-US"/>
        </w:rPr>
        <w:t>a</w:t>
      </w:r>
      <w:r w:rsidRPr="00C90F08">
        <w:rPr>
          <w:rFonts w:ascii="GHEA Grapalat" w:hAnsi="GHEA Grapalat"/>
          <w:sz w:val="24"/>
          <w:szCs w:val="24"/>
        </w:rPr>
        <w:t xml:space="preserve">  не</w:t>
      </w:r>
      <w:r w:rsidRPr="00C7414E">
        <w:rPr>
          <w:rFonts w:ascii="GHEA Grapalat" w:hAnsi="GHEA Grapalat"/>
          <w:sz w:val="24"/>
          <w:szCs w:val="24"/>
        </w:rPr>
        <w:t xml:space="preserve"> </w:t>
      </w:r>
      <w:r w:rsidRPr="00AA5BD2">
        <w:rPr>
          <w:rFonts w:ascii="GHEA Grapalat" w:hAnsi="GHEA Grapalat"/>
          <w:sz w:val="24"/>
          <w:szCs w:val="24"/>
        </w:rPr>
        <w:t>предоставл</w:t>
      </w:r>
      <w:r w:rsidRPr="00C90F08">
        <w:rPr>
          <w:rFonts w:ascii="GHEA Grapalat" w:hAnsi="GHEA Grapalat"/>
          <w:sz w:val="24"/>
          <w:szCs w:val="24"/>
        </w:rPr>
        <w:t>я</w:t>
      </w:r>
      <w:r w:rsidRPr="009E40A9">
        <w:rPr>
          <w:rFonts w:ascii="GHEA Grapalat" w:hAnsi="GHEA Grapalat"/>
          <w:sz w:val="24"/>
          <w:szCs w:val="24"/>
        </w:rPr>
        <w:t>е</w:t>
      </w:r>
      <w:r w:rsidRPr="00C90F08">
        <w:rPr>
          <w:rFonts w:ascii="GHEA Grapalat" w:hAnsi="GHEA Grapalat"/>
          <w:sz w:val="24"/>
          <w:szCs w:val="24"/>
        </w:rPr>
        <w:t>ться</w:t>
      </w:r>
      <w:r w:rsidRPr="00AA5BD2">
        <w:rPr>
          <w:rFonts w:ascii="GHEA Grapalat" w:hAnsi="GHEA Grapalat"/>
          <w:sz w:val="24"/>
          <w:szCs w:val="24"/>
        </w:rPr>
        <w:t>:</w:t>
      </w:r>
      <w:r>
        <w:rPr>
          <w:rFonts w:ascii="GHEA Grapalat" w:hAnsi="GHEA Grapalat"/>
          <w:sz w:val="24"/>
          <w:szCs w:val="24"/>
        </w:rPr>
        <w:tab/>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lastRenderedPageBreak/>
        <w:t>2.4</w:t>
      </w:r>
      <w:r w:rsidR="00D13662" w:rsidRPr="003F2899">
        <w:rPr>
          <w:rFonts w:ascii="GHEA Grapalat" w:hAnsi="GHEA Grapalat"/>
        </w:rPr>
        <w:t>.</w:t>
      </w:r>
      <w:r w:rsidR="00E1385B" w:rsidRPr="003F2899">
        <w:rPr>
          <w:rFonts w:ascii="GHEA Grapalat" w:hAnsi="GHEA Grapalat"/>
        </w:rPr>
        <w:tab/>
      </w:r>
      <w:r w:rsidRPr="006B7500">
        <w:rPr>
          <w:rFonts w:ascii="GHEA Grapalat" w:hAnsi="GHEA Grapalat"/>
          <w:b/>
        </w:rPr>
        <w:t>Участник</w:t>
      </w:r>
      <w:r w:rsidR="000C3F69" w:rsidRPr="006B7500">
        <w:rPr>
          <w:rFonts w:ascii="GHEA Grapalat" w:hAnsi="GHEA Grapalat"/>
          <w:b/>
        </w:rPr>
        <w:t>,</w:t>
      </w:r>
      <w:r w:rsidRPr="006B7500">
        <w:rPr>
          <w:rFonts w:ascii="GHEA Grapalat" w:hAnsi="GHEA Grapalat"/>
          <w:b/>
        </w:rPr>
        <w:t xml:space="preserve"> </w:t>
      </w:r>
      <w:r w:rsidR="002C1D72" w:rsidRPr="006B7500">
        <w:rPr>
          <w:rFonts w:ascii="GHEA Grapalat" w:hAnsi="GHEA Grapalat"/>
          <w:b/>
        </w:rPr>
        <w:t xml:space="preserve">в случае признания </w:t>
      </w:r>
      <w:r w:rsidR="00876D7D" w:rsidRPr="006B7500">
        <w:rPr>
          <w:rFonts w:ascii="GHEA Grapalat" w:hAnsi="GHEA Grapalat"/>
          <w:b/>
        </w:rPr>
        <w:t>ото</w:t>
      </w:r>
      <w:r w:rsidR="002C1D72" w:rsidRPr="006B7500">
        <w:rPr>
          <w:rFonts w:ascii="GHEA Grapalat" w:hAnsi="GHEA Grapalat"/>
          <w:b/>
        </w:rPr>
        <w:t>бранным участником</w:t>
      </w:r>
      <w:r w:rsidR="000C3F69" w:rsidRPr="006B7500">
        <w:rPr>
          <w:rFonts w:ascii="GHEA Grapalat" w:hAnsi="GHEA Grapalat"/>
          <w:b/>
        </w:rPr>
        <w:t>,</w:t>
      </w:r>
      <w:r w:rsidR="002C1D72" w:rsidRPr="006B7500">
        <w:rPr>
          <w:rFonts w:ascii="GHEA Grapalat" w:hAnsi="GHEA Grapalat"/>
          <w:b/>
        </w:rPr>
        <w:t xml:space="preserve"> в срок</w:t>
      </w:r>
      <w:r w:rsidR="00BB67B5" w:rsidRPr="006B7500">
        <w:rPr>
          <w:rFonts w:ascii="GHEA Grapalat" w:hAnsi="GHEA Grapalat"/>
          <w:b/>
        </w:rPr>
        <w:t>и</w:t>
      </w:r>
      <w:r w:rsidR="002C1D72" w:rsidRPr="006B7500">
        <w:rPr>
          <w:rFonts w:ascii="GHEA Grapalat" w:hAnsi="GHEA Grapalat"/>
          <w:b/>
        </w:rPr>
        <w:t xml:space="preserve"> и порядке, установленны</w:t>
      </w:r>
      <w:r w:rsidR="00180D64" w:rsidRPr="006B7500">
        <w:rPr>
          <w:rFonts w:ascii="GHEA Grapalat" w:hAnsi="GHEA Grapalat"/>
          <w:b/>
        </w:rPr>
        <w:t>ми</w:t>
      </w:r>
      <w:r w:rsidR="002C1D72" w:rsidRPr="006B7500">
        <w:rPr>
          <w:rFonts w:ascii="GHEA Grapalat" w:hAnsi="GHEA Grapalat"/>
          <w:b/>
        </w:rPr>
        <w:t xml:space="preserve"> статьей 35 </w:t>
      </w:r>
      <w:r w:rsidR="00876D7D" w:rsidRPr="006B7500">
        <w:rPr>
          <w:rFonts w:ascii="GHEA Grapalat" w:hAnsi="GHEA Grapalat"/>
          <w:b/>
        </w:rPr>
        <w:t>З</w:t>
      </w:r>
      <w:r w:rsidR="002C1D72" w:rsidRPr="006B7500">
        <w:rPr>
          <w:rFonts w:ascii="GHEA Grapalat" w:hAnsi="GHEA Grapalat"/>
          <w:b/>
        </w:rPr>
        <w:t xml:space="preserve">акона, </w:t>
      </w:r>
      <w:r w:rsidR="00466F7A" w:rsidRPr="006B7500">
        <w:rPr>
          <w:rFonts w:ascii="GHEA Grapalat" w:hAnsi="GHEA Grapalat"/>
          <w:b/>
        </w:rPr>
        <w:t xml:space="preserve">представляет </w:t>
      </w:r>
      <w:r w:rsidR="002C1D72" w:rsidRPr="006B7500">
        <w:rPr>
          <w:rFonts w:ascii="GHEA Grapalat" w:hAnsi="GHEA Grapalat"/>
          <w:b/>
        </w:rPr>
        <w:t>обеспеч</w:t>
      </w:r>
      <w:r w:rsidR="00466F7A" w:rsidRPr="006B7500">
        <w:rPr>
          <w:rFonts w:ascii="GHEA Grapalat" w:hAnsi="GHEA Grapalat"/>
          <w:b/>
        </w:rPr>
        <w:t>ение</w:t>
      </w:r>
      <w:r w:rsidR="002C1D72" w:rsidRPr="006B7500">
        <w:rPr>
          <w:rFonts w:ascii="GHEA Grapalat" w:hAnsi="GHEA Grapalat"/>
          <w:b/>
        </w:rPr>
        <w:t xml:space="preserve"> квалификаци</w:t>
      </w:r>
      <w:r w:rsidR="00466F7A" w:rsidRPr="006B7500">
        <w:rPr>
          <w:rFonts w:ascii="GHEA Grapalat" w:hAnsi="GHEA Grapalat"/>
          <w:b/>
        </w:rPr>
        <w:t>и</w:t>
      </w:r>
      <w:r w:rsidR="002C1D72" w:rsidRPr="006B7500">
        <w:rPr>
          <w:rFonts w:ascii="GHEA Grapalat" w:hAnsi="GHEA Grapalat"/>
          <w:b/>
        </w:rPr>
        <w:t xml:space="preserve"> в размере </w:t>
      </w:r>
      <w:r w:rsidR="00A425E2" w:rsidRPr="006B7500">
        <w:rPr>
          <w:rFonts w:ascii="GHEA Grapalat" w:hAnsi="GHEA Grapalat"/>
          <w:b/>
        </w:rPr>
        <w:t>15 процентов</w:t>
      </w:r>
      <w:r w:rsidR="00A425E2" w:rsidRPr="006B7500">
        <w:rPr>
          <w:rFonts w:ascii="GHEA Grapalat" w:hAnsi="GHEA Grapalat"/>
          <w:b/>
          <w:vertAlign w:val="superscript"/>
        </w:rPr>
        <w:t>5,1</w:t>
      </w:r>
      <w:r w:rsidR="00A425E2" w:rsidRPr="003F2899">
        <w:rPr>
          <w:rFonts w:ascii="GHEA Grapalat" w:hAnsi="GHEA Grapalat"/>
        </w:rPr>
        <w:t xml:space="preserve"> представленного им ценового предложения.</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6B7500" w:rsidRPr="006B7500" w:rsidRDefault="006B7500" w:rsidP="006B7500">
      <w:pPr>
        <w:widowControl w:val="0"/>
        <w:tabs>
          <w:tab w:val="left" w:pos="1134"/>
        </w:tabs>
        <w:spacing w:after="160"/>
        <w:ind w:firstLine="567"/>
        <w:jc w:val="both"/>
        <w:rPr>
          <w:rFonts w:ascii="Sylfaen" w:hAnsi="Sylfaen"/>
        </w:rPr>
      </w:pPr>
      <w:r w:rsidRPr="006B7500">
        <w:rPr>
          <w:rFonts w:ascii="Sylfaen" w:hAnsi="Sylfaen"/>
        </w:rPr>
        <w:t>3.1.</w:t>
      </w:r>
      <w:r w:rsidRPr="006B7500">
        <w:rPr>
          <w:rFonts w:ascii="Sylfaen" w:hAnsi="Sylfaen"/>
        </w:rPr>
        <w:tab/>
        <w:t>Согласно статье 29 Закона участник вправе требовать от заказчика разъяснения приглашения.</w:t>
      </w:r>
    </w:p>
    <w:p w:rsidR="006B7500" w:rsidRPr="006B7500" w:rsidRDefault="006B7500" w:rsidP="006B7500">
      <w:pPr>
        <w:widowControl w:val="0"/>
        <w:autoSpaceDE w:val="0"/>
        <w:autoSpaceDN w:val="0"/>
        <w:adjustRightInd w:val="0"/>
        <w:spacing w:after="160"/>
        <w:ind w:firstLine="567"/>
        <w:jc w:val="both"/>
        <w:rPr>
          <w:rFonts w:ascii="Sylfaen" w:hAnsi="Sylfaen"/>
        </w:rPr>
      </w:pPr>
      <w:r w:rsidRPr="006B7500">
        <w:rPr>
          <w:rFonts w:ascii="Sylfaen" w:hAnsi="Sylfaen"/>
        </w:rPr>
        <w:t>Участник имеет право в письменной форме требовать от комиссии разъяснения приглашения как минимум за один календарных дня до истечения окончательного срока подачи заявок. При этом разъяснение может потребоваться до 17:00 часов (по ереванскому времени) дня, указанного в настоящем пункте. Комиссия предоставляет разъяснение представившему запрос участнику в течение календарного дня, следующего за днем получения запроса, но не позднее чем за 3 часа до истечения срока подачи заявок на процедуру. Запрос, указанный в настоящем пункте, участник представляет посредством направления на электронную почту секретаря комиссии. Разъяснение по запросу направляется с предусмотренной настоящим приглашением электронной почты секретаря комиссии путем направления запроса на полученную электронную почту участника.</w:t>
      </w:r>
    </w:p>
    <w:p w:rsidR="006B7500" w:rsidRPr="00D5091C" w:rsidRDefault="006B7500" w:rsidP="006B7500">
      <w:pPr>
        <w:widowControl w:val="0"/>
        <w:tabs>
          <w:tab w:val="left" w:pos="1134"/>
        </w:tabs>
        <w:spacing w:after="160"/>
        <w:ind w:firstLine="567"/>
        <w:jc w:val="both"/>
        <w:rPr>
          <w:rFonts w:ascii="Sylfaen" w:hAnsi="Sylfaen"/>
        </w:rPr>
      </w:pPr>
      <w:r w:rsidRPr="00D5091C">
        <w:rPr>
          <w:rFonts w:ascii="Sylfaen" w:hAnsi="Sylfaen"/>
        </w:rPr>
        <w:lastRenderedPageBreak/>
        <w:t>3.2.</w:t>
      </w:r>
      <w:r w:rsidRPr="00D5091C">
        <w:rPr>
          <w:rFonts w:ascii="Sylfaen" w:hAnsi="Sylfaen"/>
        </w:rPr>
        <w:tab/>
        <w:t>В день предоставления разъяснения объявление о запросе и о</w:t>
      </w:r>
      <w:r w:rsidRPr="00D5091C">
        <w:rPr>
          <w:rFonts w:ascii="Sylfaen" w:hAnsi="Sylfaen" w:cs="Courier New"/>
          <w:lang w:val="en-US"/>
        </w:rPr>
        <w:t> </w:t>
      </w:r>
      <w:r w:rsidRPr="00D5091C">
        <w:rPr>
          <w:rFonts w:ascii="Sylfaen" w:hAnsi="Sylfaen"/>
        </w:rPr>
        <w:t>содержании разъяснения опубликовывается в подразделе "Объявления относительно разъяснений приглашений" раздела "Объявления о</w:t>
      </w:r>
      <w:r w:rsidRPr="00D5091C">
        <w:rPr>
          <w:rFonts w:ascii="Sylfaen" w:hAnsi="Sylfaen" w:cs="Courier New"/>
          <w:lang w:val="en-US"/>
        </w:rPr>
        <w:t> </w:t>
      </w:r>
      <w:r w:rsidRPr="00D5091C">
        <w:rPr>
          <w:rFonts w:ascii="Sylfaen" w:hAnsi="Sylfaen"/>
        </w:rPr>
        <w:t xml:space="preserve">закупках" бюллетеня, действующего на сайте www.procurement.am (далее - бюллетень) без указания данных участника, совершившего запрос. </w:t>
      </w:r>
    </w:p>
    <w:p w:rsidR="006B7500" w:rsidRPr="00D5091C" w:rsidRDefault="006B7500" w:rsidP="006B7500">
      <w:pPr>
        <w:widowControl w:val="0"/>
        <w:tabs>
          <w:tab w:val="left" w:pos="1134"/>
        </w:tabs>
        <w:autoSpaceDE w:val="0"/>
        <w:autoSpaceDN w:val="0"/>
        <w:adjustRightInd w:val="0"/>
        <w:spacing w:after="160"/>
        <w:ind w:firstLine="567"/>
        <w:jc w:val="both"/>
        <w:rPr>
          <w:rFonts w:ascii="Sylfaen" w:hAnsi="Sylfaen"/>
        </w:rPr>
      </w:pPr>
      <w:r w:rsidRPr="00D5091C">
        <w:rPr>
          <w:rFonts w:ascii="Sylfaen" w:hAnsi="Sylfaen"/>
        </w:rPr>
        <w:t>3.3.</w:t>
      </w:r>
      <w:r w:rsidRPr="00D5091C">
        <w:rPr>
          <w:rFonts w:ascii="Sylfaen" w:hAnsi="Sylfaen"/>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D5091C">
        <w:rPr>
          <w:rFonts w:ascii="Sylfaen" w:hAnsi="Sylfaen"/>
          <w:lang w:val="hy-AM"/>
        </w:rPr>
        <w:t xml:space="preserve"> </w:t>
      </w:r>
      <w:r w:rsidRPr="00D5091C">
        <w:rPr>
          <w:rFonts w:ascii="Sylfaen" w:hAnsi="Sylfaen"/>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6B7500" w:rsidRPr="00D5091C" w:rsidRDefault="006B7500" w:rsidP="006B7500">
      <w:pPr>
        <w:widowControl w:val="0"/>
        <w:tabs>
          <w:tab w:val="left" w:pos="1134"/>
        </w:tabs>
        <w:autoSpaceDE w:val="0"/>
        <w:autoSpaceDN w:val="0"/>
        <w:adjustRightInd w:val="0"/>
        <w:spacing w:after="160"/>
        <w:ind w:firstLine="567"/>
        <w:jc w:val="both"/>
        <w:rPr>
          <w:rFonts w:ascii="Sylfaen" w:hAnsi="Sylfaen"/>
          <w:lang w:val="hy-AM"/>
        </w:rPr>
      </w:pPr>
      <w:r w:rsidRPr="00D5091C">
        <w:rPr>
          <w:rFonts w:ascii="Sylfaen" w:hAnsi="Sylfaen"/>
        </w:rPr>
        <w:t>3.4.</w:t>
      </w:r>
      <w:r w:rsidRPr="00D5091C">
        <w:rPr>
          <w:rFonts w:ascii="Sylfaen" w:hAnsi="Sylfaen"/>
        </w:rPr>
        <w:tab/>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6B7500" w:rsidRPr="00D5091C" w:rsidRDefault="006B7500" w:rsidP="006B7500">
      <w:pPr>
        <w:widowControl w:val="0"/>
        <w:tabs>
          <w:tab w:val="left" w:pos="1134"/>
        </w:tabs>
        <w:autoSpaceDE w:val="0"/>
        <w:autoSpaceDN w:val="0"/>
        <w:adjustRightInd w:val="0"/>
        <w:spacing w:after="160"/>
        <w:ind w:firstLine="567"/>
        <w:jc w:val="both"/>
        <w:rPr>
          <w:rFonts w:ascii="Sylfaen" w:hAnsi="Sylfaen" w:cs="Arial Unicode"/>
          <w:lang w:val="hy-AM"/>
        </w:rPr>
      </w:pPr>
      <w:r w:rsidRPr="00D5091C">
        <w:rPr>
          <w:rFonts w:ascii="Sylfaen" w:hAnsi="Sylfaen"/>
          <w:lang w:val="hy-AM"/>
        </w:rPr>
        <w:t>3.5</w:t>
      </w:r>
      <w:r w:rsidRPr="00D5091C">
        <w:rPr>
          <w:rFonts w:ascii="Sylfaen" w:hAnsi="Sylfaen"/>
        </w:rPr>
        <w:t xml:space="preserve"> </w:t>
      </w:r>
      <w:r w:rsidRPr="00D5091C">
        <w:rPr>
          <w:rFonts w:ascii="Sylfaen" w:hAnsi="Sylfaen"/>
          <w:lang w:val="hy-AM"/>
        </w:rPr>
        <w:t>Кажд</w:t>
      </w:r>
      <w:r w:rsidRPr="00D5091C">
        <w:rPr>
          <w:rFonts w:ascii="Sylfaen" w:hAnsi="Sylfaen"/>
        </w:rPr>
        <w:t>ое лицо</w:t>
      </w:r>
      <w:r w:rsidRPr="00D5091C">
        <w:rPr>
          <w:rFonts w:ascii="Sylfaen" w:hAnsi="Sylfaen"/>
          <w:lang w:val="hy-AM"/>
        </w:rPr>
        <w:t xml:space="preserve"> без указания имени, до истечения срока, установленного для внесения изменений в приглашение, </w:t>
      </w:r>
      <w:r w:rsidRPr="00D5091C">
        <w:rPr>
          <w:rFonts w:ascii="Sylfaen" w:hAnsi="Sylfaen"/>
        </w:rPr>
        <w:t xml:space="preserve">имеет право </w:t>
      </w:r>
      <w:r w:rsidRPr="00D5091C">
        <w:rPr>
          <w:rFonts w:ascii="Sylfaen" w:hAnsi="Sylfaen"/>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Pr="00D5091C">
        <w:rPr>
          <w:rFonts w:ascii="Sylfaen" w:hAnsi="Sylfaen"/>
        </w:rPr>
        <w:t xml:space="preserve"> </w:t>
      </w:r>
      <w:r w:rsidRPr="00D5091C">
        <w:rPr>
          <w:rFonts w:ascii="Sylfaen" w:hAnsi="Sylfaen"/>
          <w:lang w:val="hy-AM"/>
        </w:rPr>
        <w:t>с точки зрения предусмотренных Законом требований обеспечения конкуренции и исключения дискриминации</w:t>
      </w:r>
      <w:r w:rsidRPr="00D5091C">
        <w:rPr>
          <w:rFonts w:ascii="Sylfaen" w:hAnsi="Sylfaen"/>
        </w:rPr>
        <w:t>.</w:t>
      </w:r>
      <w:r w:rsidRPr="00D5091C">
        <w:rPr>
          <w:rFonts w:ascii="Sylfaen" w:hAnsi="Sylfaen"/>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B7500" w:rsidRPr="006B7500" w:rsidRDefault="006B7500" w:rsidP="006B7500">
      <w:pPr>
        <w:widowControl w:val="0"/>
        <w:tabs>
          <w:tab w:val="left" w:pos="1134"/>
        </w:tabs>
        <w:autoSpaceDE w:val="0"/>
        <w:autoSpaceDN w:val="0"/>
        <w:adjustRightInd w:val="0"/>
        <w:spacing w:after="160"/>
        <w:ind w:firstLine="567"/>
        <w:jc w:val="both"/>
        <w:rPr>
          <w:rFonts w:ascii="Sylfaen" w:hAnsi="Sylfaen" w:cs="Arial Unicode"/>
        </w:rPr>
      </w:pPr>
      <w:r w:rsidRPr="006B7500">
        <w:rPr>
          <w:rFonts w:ascii="Sylfaen" w:hAnsi="Sylfaen"/>
        </w:rPr>
        <w:t>3.</w:t>
      </w:r>
      <w:r w:rsidRPr="006B7500">
        <w:rPr>
          <w:rFonts w:ascii="Sylfaen" w:hAnsi="Sylfaen"/>
          <w:lang w:val="hy-AM"/>
        </w:rPr>
        <w:t>6</w:t>
      </w:r>
      <w:r w:rsidRPr="006B7500">
        <w:rPr>
          <w:rFonts w:ascii="Sylfaen" w:hAnsi="Sylfaen"/>
        </w:rPr>
        <w:t>.</w:t>
      </w:r>
      <w:r w:rsidRPr="006B7500">
        <w:rPr>
          <w:rFonts w:ascii="Sylfaen" w:hAnsi="Sylfaen"/>
        </w:rPr>
        <w:tab/>
        <w:t>При внесении изменений в приглашение окончательный срок подачи заявок исчисляется со дня опубликования в бюллетене объявления об</w:t>
      </w:r>
      <w:r w:rsidRPr="006B7500">
        <w:rPr>
          <w:rFonts w:ascii="Sylfaen" w:hAnsi="Sylfaen" w:cs="Courier New"/>
          <w:lang w:val="en-US"/>
        </w:rPr>
        <w:t> </w:t>
      </w:r>
      <w:r w:rsidRPr="006B7500">
        <w:rPr>
          <w:rFonts w:ascii="Sylfaen" w:hAnsi="Sylfaen"/>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217628" w:rsidRDefault="00217628" w:rsidP="00217628">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217628" w:rsidRPr="00C251A5" w:rsidRDefault="00217628" w:rsidP="00217628">
      <w:pPr>
        <w:pStyle w:val="BodyTextIndent2"/>
        <w:widowControl w:val="0"/>
        <w:spacing w:after="160" w:line="240" w:lineRule="auto"/>
        <w:ind w:firstLine="567"/>
        <w:rPr>
          <w:rFonts w:ascii="GHEA Grapalat" w:hAnsi="GHEA Grapalat" w:cs="Sylfaen"/>
          <w:b/>
          <w:sz w:val="24"/>
          <w:szCs w:val="24"/>
        </w:rPr>
      </w:pPr>
      <w:r w:rsidRPr="00C251A5">
        <w:rPr>
          <w:rFonts w:ascii="GHEA Grapalat" w:hAnsi="GHEA Grapalat"/>
          <w:b/>
          <w:sz w:val="24"/>
          <w:szCs w:val="24"/>
        </w:rPr>
        <w:t xml:space="preserve">Участник может подать заявку как для каждого лота, так и для нескольких или всех лотов. </w:t>
      </w:r>
    </w:p>
    <w:p w:rsidR="00217628" w:rsidRPr="009044F1" w:rsidRDefault="00217628" w:rsidP="0021762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217628" w:rsidRPr="005114D0" w:rsidRDefault="00217628" w:rsidP="0021762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Pr="007C6E16">
        <w:rPr>
          <w:rFonts w:ascii="GHEA Grapalat" w:hAnsi="GHEA Grapalat"/>
          <w:sz w:val="24"/>
          <w:szCs w:val="24"/>
        </w:rPr>
        <w:t>запрос котировок</w:t>
      </w:r>
      <w:r w:rsidRPr="009044F1">
        <w:rPr>
          <w:rFonts w:ascii="GHEA Grapalat" w:hAnsi="GHEA Grapalat"/>
          <w:sz w:val="24"/>
          <w:szCs w:val="24"/>
        </w:rPr>
        <w:t>.</w:t>
      </w:r>
    </w:p>
    <w:p w:rsidR="00217628" w:rsidRPr="002C7467" w:rsidRDefault="00217628" w:rsidP="00217628">
      <w:pPr>
        <w:pStyle w:val="BodyTextIndent2"/>
        <w:widowControl w:val="0"/>
        <w:tabs>
          <w:tab w:val="left" w:pos="1134"/>
        </w:tabs>
        <w:spacing w:after="160"/>
        <w:ind w:firstLine="567"/>
        <w:rPr>
          <w:rFonts w:ascii="GHEA Grapalat" w:hAnsi="GHEA Grapalat" w:cs="Sylfaen"/>
          <w:b/>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2C7467">
        <w:rPr>
          <w:rFonts w:ascii="GHEA Grapalat" w:hAnsi="GHEA Grapalat"/>
          <w:b/>
          <w:sz w:val="24"/>
          <w:szCs w:val="24"/>
        </w:rPr>
        <w:t>Заявки на процедуру необходимо представить в комиссию по адресу  РА г.Ереван, ул. Бузанда 1/4, не позднее, чем 1</w:t>
      </w:r>
      <w:r w:rsidR="00D3537F" w:rsidRPr="00D3537F">
        <w:rPr>
          <w:rFonts w:ascii="GHEA Grapalat" w:hAnsi="GHEA Grapalat"/>
          <w:b/>
          <w:sz w:val="24"/>
          <w:szCs w:val="24"/>
        </w:rPr>
        <w:t>2</w:t>
      </w:r>
      <w:r w:rsidRPr="002C7467">
        <w:rPr>
          <w:rFonts w:ascii="GHEA Grapalat" w:hAnsi="GHEA Grapalat"/>
          <w:b/>
          <w:sz w:val="24"/>
          <w:szCs w:val="24"/>
        </w:rPr>
        <w:t xml:space="preserve">:00  часов </w:t>
      </w:r>
      <w:r w:rsidR="004513FF">
        <w:rPr>
          <w:rFonts w:ascii="GHEA Grapalat" w:hAnsi="GHEA Grapalat"/>
          <w:b/>
          <w:sz w:val="24"/>
          <w:szCs w:val="24"/>
          <w:lang w:val="en-US"/>
        </w:rPr>
        <w:t>4</w:t>
      </w:r>
      <w:bookmarkStart w:id="0" w:name="_GoBack"/>
      <w:bookmarkEnd w:id="0"/>
      <w:r w:rsidRPr="002C7467">
        <w:rPr>
          <w:rFonts w:ascii="GHEA Grapalat" w:hAnsi="GHEA Grapalat"/>
          <w:b/>
          <w:sz w:val="24"/>
          <w:szCs w:val="24"/>
        </w:rPr>
        <w:t xml:space="preserve">-го  дня с даты опубликования в бюллетене объявления и приглашения на настоящую </w:t>
      </w:r>
      <w:r w:rsidRPr="002C7467">
        <w:rPr>
          <w:rFonts w:ascii="GHEA Grapalat" w:hAnsi="GHEA Grapalat"/>
          <w:b/>
          <w:sz w:val="24"/>
          <w:szCs w:val="24"/>
        </w:rPr>
        <w:lastRenderedPageBreak/>
        <w:t xml:space="preserve">процедуру. </w:t>
      </w:r>
    </w:p>
    <w:p w:rsidR="00217628" w:rsidRDefault="00217628" w:rsidP="00217628">
      <w:pPr>
        <w:widowControl w:val="0"/>
        <w:tabs>
          <w:tab w:val="left" w:pos="1134"/>
        </w:tabs>
        <w:spacing w:after="160"/>
        <w:ind w:firstLine="567"/>
        <w:jc w:val="both"/>
        <w:rPr>
          <w:rFonts w:ascii="GHEA Grapalat" w:hAnsi="GHEA Grapalat" w:cs="Sylfaen"/>
        </w:rPr>
      </w:pPr>
      <w:r>
        <w:rPr>
          <w:rFonts w:ascii="GHEA Grapalat" w:hAnsi="GHEA Grapalat"/>
        </w:rPr>
        <w:t xml:space="preserve">Заявки на процедуру получает и в журнале регистрации заявок регистрирует секретарь комиссии </w:t>
      </w:r>
      <w:r w:rsidRPr="00413E59">
        <w:rPr>
          <w:rFonts w:ascii="GHEA Grapalat" w:hAnsi="GHEA Grapalat"/>
        </w:rPr>
        <w:t>Армен Минасяан</w:t>
      </w:r>
      <w:r>
        <w:rPr>
          <w:rFonts w:ascii="GHEA Grapalat" w:hAnsi="GHEA Grapalat"/>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rsidR="00071119" w:rsidRPr="00B95CEC" w:rsidRDefault="00EA0D10" w:rsidP="00B46D58">
      <w:pPr>
        <w:pStyle w:val="norm"/>
        <w:widowControl w:val="0"/>
        <w:tabs>
          <w:tab w:val="left" w:pos="1134"/>
        </w:tabs>
        <w:spacing w:after="160" w:line="240" w:lineRule="auto"/>
        <w:ind w:firstLine="284"/>
        <w:rPr>
          <w:rFonts w:ascii="GHEA Grapalat" w:hAnsi="GHEA Grapalat"/>
          <w:b/>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B95CEC">
        <w:rPr>
          <w:rFonts w:ascii="GHEA Grapalat" w:hAnsi="GHEA Grapalat"/>
          <w:b/>
          <w:sz w:val="24"/>
          <w:szCs w:val="24"/>
        </w:rPr>
        <w:t>технические характеристики</w:t>
      </w:r>
      <w:r w:rsidR="00932115" w:rsidRPr="00B95CEC">
        <w:rPr>
          <w:rFonts w:ascii="GHEA Grapalat" w:hAnsi="GHEA Grapalat" w:cs="Sylfaen"/>
          <w:b/>
          <w:sz w:val="24"/>
          <w:szCs w:val="24"/>
        </w:rPr>
        <w:t xml:space="preserve"> предлагаемого им товара</w:t>
      </w:r>
      <w:r w:rsidR="005F25EF" w:rsidRPr="00B95CEC">
        <w:rPr>
          <w:rFonts w:ascii="GHEA Grapalat" w:hAnsi="GHEA Grapalat"/>
          <w:b/>
          <w:sz w:val="24"/>
          <w:szCs w:val="24"/>
        </w:rPr>
        <w:t xml:space="preserve">, а также товарный знак, </w:t>
      </w:r>
      <w:r w:rsidR="00932115" w:rsidRPr="00B95CEC">
        <w:rPr>
          <w:rFonts w:ascii="GHEA Grapalat" w:hAnsi="GHEA Grapalat" w:cs="Sylfaen"/>
          <w:b/>
          <w:sz w:val="24"/>
          <w:szCs w:val="24"/>
        </w:rPr>
        <w:t>фирменное наименование, марка и</w:t>
      </w:r>
      <w:r w:rsidR="00932115" w:rsidRPr="00B95CEC">
        <w:rPr>
          <w:rFonts w:ascii="GHEA Grapalat" w:hAnsi="GHEA Grapalat"/>
          <w:b/>
          <w:sz w:val="24"/>
          <w:szCs w:val="24"/>
        </w:rPr>
        <w:t xml:space="preserve"> </w:t>
      </w:r>
      <w:r w:rsidR="005F25EF" w:rsidRPr="00B95CEC">
        <w:rPr>
          <w:rFonts w:ascii="GHEA Grapalat" w:hAnsi="GHEA Grapalat"/>
          <w:b/>
          <w:sz w:val="24"/>
          <w:szCs w:val="24"/>
        </w:rPr>
        <w:t>наименование производителя, (далее — полное описание товара</w:t>
      </w:r>
      <w:r w:rsidR="005F25EF" w:rsidRPr="00B95CEC">
        <w:rPr>
          <w:rFonts w:ascii="GHEA Grapalat" w:hAnsi="GHEA Grapalat"/>
          <w:b/>
        </w:rPr>
        <w:t>)</w:t>
      </w:r>
      <w:r w:rsidR="00B82520" w:rsidRPr="00B95CEC">
        <w:rPr>
          <w:rFonts w:ascii="GHEA Grapalat" w:hAnsi="GHEA Grapalat"/>
          <w:b/>
        </w:rPr>
        <w:t xml:space="preserve">. </w:t>
      </w:r>
      <w:r w:rsidR="00B82520" w:rsidRPr="00B95CEC">
        <w:rPr>
          <w:rFonts w:ascii="GHEA Grapalat" w:hAnsi="GHEA Grapalat"/>
          <w:b/>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B82520" w:rsidRPr="00B95CEC" w:rsidDel="001B47B5">
        <w:rPr>
          <w:rFonts w:ascii="GHEA Grapalat" w:hAnsi="GHEA Grapalat"/>
          <w:b/>
        </w:rPr>
        <w:t xml:space="preserve"> </w:t>
      </w:r>
      <w:r w:rsidR="00EA6AE0" w:rsidRPr="00B95CEC">
        <w:rPr>
          <w:rStyle w:val="FootnoteReference"/>
          <w:rFonts w:ascii="GHEA Grapalat" w:hAnsi="GHEA Grapalat" w:cs="Sylfaen"/>
          <w:b/>
          <w:sz w:val="24"/>
          <w:szCs w:val="24"/>
        </w:rPr>
        <w:footnoteReference w:customMarkFollows="1" w:id="1"/>
        <w:t>7</w:t>
      </w:r>
      <w:r w:rsidR="005F25EF" w:rsidRPr="00B95CEC">
        <w:rPr>
          <w:rFonts w:ascii="GHEA Grapalat" w:hAnsi="GHEA Grapalat" w:cs="Sylfaen"/>
          <w:b/>
          <w:sz w:val="24"/>
          <w:szCs w:val="24"/>
        </w:rPr>
        <w:t>:</w:t>
      </w:r>
      <w:r w:rsidR="00932115" w:rsidRPr="00B95CEC">
        <w:rPr>
          <w:b/>
        </w:rPr>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 xml:space="preserve">копию агентского договора и данные лица, являющегося стороной </w:t>
      </w:r>
      <w:r w:rsidR="003E3FD0" w:rsidRPr="009044F1">
        <w:rPr>
          <w:rFonts w:ascii="GHEA Grapalat" w:hAnsi="GHEA Grapalat"/>
          <w:sz w:val="24"/>
          <w:szCs w:val="24"/>
        </w:rPr>
        <w:lastRenderedPageBreak/>
        <w:t>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 xml:space="preserve">номер лота в ценовом предложении указан неверно, однако </w:t>
      </w:r>
      <w:r w:rsidRPr="009044F1">
        <w:rPr>
          <w:rFonts w:ascii="GHEA Grapalat" w:hAnsi="GHEA Grapalat"/>
          <w:sz w:val="24"/>
          <w:szCs w:val="24"/>
        </w:rPr>
        <w:lastRenderedPageBreak/>
        <w:t>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B95CEC" w:rsidRPr="009044F1" w:rsidRDefault="00B95CEC" w:rsidP="00B95CEC">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Pr="00016450">
        <w:rPr>
          <w:rFonts w:ascii="GHEA Grapalat" w:hAnsi="GHEA Grapalat"/>
        </w:rPr>
        <w:t>"</w:t>
      </w:r>
      <w:r w:rsidR="006073A1">
        <w:rPr>
          <w:rFonts w:ascii="GHEA Grapalat" w:hAnsi="GHEA Grapalat"/>
          <w:lang w:val="en-US"/>
        </w:rPr>
        <w:t>4</w:t>
      </w:r>
      <w:r>
        <w:rPr>
          <w:rFonts w:ascii="GHEA Grapalat" w:hAnsi="GHEA Grapalat"/>
          <w:sz w:val="24"/>
          <w:szCs w:val="24"/>
        </w:rPr>
        <w:t>"-</w:t>
      </w:r>
      <w:r w:rsidRPr="009044F1">
        <w:rPr>
          <w:rFonts w:ascii="GHEA Grapalat" w:hAnsi="GHEA Grapalat"/>
          <w:sz w:val="24"/>
          <w:szCs w:val="24"/>
        </w:rPr>
        <w:t>й день в "</w:t>
      </w:r>
      <w:r w:rsidRPr="00016450">
        <w:rPr>
          <w:rFonts w:ascii="GHEA Grapalat" w:hAnsi="GHEA Grapalat"/>
        </w:rPr>
        <w:t>"</w:t>
      </w:r>
      <w:r w:rsidRPr="00EB1B19">
        <w:rPr>
          <w:rFonts w:ascii="GHEA Grapalat" w:hAnsi="GHEA Grapalat"/>
        </w:rPr>
        <w:t>1</w:t>
      </w:r>
      <w:r w:rsidR="00D3537F" w:rsidRPr="00D3537F">
        <w:rPr>
          <w:rFonts w:ascii="GHEA Grapalat" w:hAnsi="GHEA Grapalat"/>
        </w:rPr>
        <w:t>2</w:t>
      </w:r>
      <w:r w:rsidRPr="00EB1B19">
        <w:rPr>
          <w:rFonts w:ascii="GHEA Grapalat" w:hAnsi="GHEA Grapalat"/>
        </w:rPr>
        <w:t>:</w:t>
      </w:r>
      <w:r w:rsidRPr="00C90F08">
        <w:rPr>
          <w:rFonts w:ascii="GHEA Grapalat" w:hAnsi="GHEA Grapalat"/>
        </w:rPr>
        <w:t>0</w:t>
      </w:r>
      <w:r w:rsidRPr="00EB1B19">
        <w:rPr>
          <w:rFonts w:ascii="GHEA Grapalat" w:hAnsi="GHEA Grapalat"/>
        </w:rPr>
        <w:t>0</w:t>
      </w:r>
      <w:r w:rsidRPr="00016450">
        <w:rPr>
          <w:rFonts w:ascii="GHEA Grapalat" w:hAnsi="GHEA Grapalat"/>
        </w:rPr>
        <w:t xml:space="preserve">" </w:t>
      </w:r>
      <w:r w:rsidRPr="009044F1">
        <w:rPr>
          <w:rFonts w:ascii="GHEA Grapalat" w:hAnsi="GHEA Grapalat"/>
          <w:sz w:val="24"/>
          <w:szCs w:val="24"/>
        </w:rPr>
        <w:t xml:space="preserve">" со дня опубликования в </w:t>
      </w:r>
      <w:r>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B95CEC" w:rsidRDefault="00B95CEC" w:rsidP="00B95CEC">
      <w:pPr>
        <w:widowControl w:val="0"/>
        <w:spacing w:after="160"/>
        <w:ind w:firstLine="567"/>
        <w:jc w:val="both"/>
        <w:rPr>
          <w:rFonts w:ascii="GHEA Grapalat" w:hAnsi="GHEA Grapalat"/>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w:t>
      </w:r>
      <w:r>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lastRenderedPageBreak/>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w:t>
      </w:r>
      <w:r w:rsidR="00B95CEC" w:rsidRPr="009044F1">
        <w:rPr>
          <w:rFonts w:ascii="GHEA Grapalat" w:hAnsi="GHEA Grapalat"/>
          <w:i w:val="0"/>
          <w:sz w:val="24"/>
          <w:szCs w:val="24"/>
        </w:rPr>
        <w:t xml:space="preserve">они сопоставляются с драмом Республики Армения по курсу </w:t>
      </w:r>
      <w:r w:rsidR="00B95CEC" w:rsidRPr="00C90F08">
        <w:rPr>
          <w:rFonts w:ascii="GHEA Grapalat" w:hAnsi="GHEA Grapalat"/>
          <w:i w:val="0"/>
          <w:sz w:val="24"/>
          <w:szCs w:val="24"/>
        </w:rPr>
        <w:t xml:space="preserve">ЦБ </w:t>
      </w:r>
      <w:r w:rsidR="00B95CEC" w:rsidRPr="00016450">
        <w:rPr>
          <w:rFonts w:ascii="GHEA Grapalat" w:hAnsi="GHEA Grapalat"/>
          <w:i w:val="0"/>
          <w:sz w:val="24"/>
          <w:szCs w:val="24"/>
        </w:rPr>
        <w:t xml:space="preserve"> </w:t>
      </w:r>
      <w:r w:rsidR="00B95CEC" w:rsidRPr="00C90F08">
        <w:rPr>
          <w:rFonts w:ascii="GHEA Grapalat" w:hAnsi="GHEA Grapalat"/>
          <w:i w:val="0"/>
          <w:sz w:val="24"/>
          <w:szCs w:val="24"/>
        </w:rPr>
        <w:t>Армении</w:t>
      </w:r>
      <w:r w:rsidR="00B95CEC" w:rsidRPr="00AA5BD2">
        <w:rPr>
          <w:rFonts w:ascii="GHEA Grapalat" w:hAnsi="GHEA Grapalat"/>
          <w:i w:val="0"/>
          <w:sz w:val="24"/>
          <w:szCs w:val="24"/>
        </w:rPr>
        <w:t xml:space="preserve">  </w:t>
      </w:r>
      <w:r w:rsidR="003C78D9">
        <w:rPr>
          <w:rStyle w:val="FootnoteReference"/>
          <w:rFonts w:ascii="GHEA Grapalat" w:hAnsi="GHEA Grapalat"/>
          <w:i w:val="0"/>
          <w:sz w:val="24"/>
          <w:szCs w:val="24"/>
        </w:rPr>
        <w:footnoteReference w:customMarkFollows="1" w:id="2"/>
        <w:t>10</w:t>
      </w:r>
      <w:r w:rsidR="00A01157">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w:t>
      </w:r>
      <w:r w:rsidRPr="009044F1">
        <w:rPr>
          <w:rFonts w:ascii="GHEA Grapalat" w:hAnsi="GHEA Grapalat"/>
          <w:i w:val="0"/>
          <w:sz w:val="24"/>
          <w:szCs w:val="24"/>
        </w:rPr>
        <w:lastRenderedPageBreak/>
        <w:t>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4A4515" w:rsidRPr="00CF6D51" w:rsidRDefault="009B6D58" w:rsidP="004A4515">
      <w:pPr>
        <w:pStyle w:val="norm"/>
        <w:widowControl w:val="0"/>
        <w:tabs>
          <w:tab w:val="left" w:pos="1134"/>
        </w:tabs>
        <w:spacing w:after="160" w:line="240" w:lineRule="auto"/>
        <w:ind w:firstLine="567"/>
        <w:rPr>
          <w:rFonts w:ascii="GHEA Grapalat" w:hAnsi="GHEA Grapalat"/>
          <w:sz w:val="24"/>
          <w:szCs w:val="24"/>
        </w:rPr>
      </w:pPr>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w:t>
      </w:r>
      <w:r w:rsidR="004A4515" w:rsidRPr="00CF6D51">
        <w:rPr>
          <w:rFonts w:ascii="GHEA Grapalat" w:hAnsi="GHEA Grapalat"/>
          <w:sz w:val="24"/>
          <w:szCs w:val="24"/>
        </w:rPr>
        <w:lastRenderedPageBreak/>
        <w:t>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9044F1" w:rsidRDefault="003572EA" w:rsidP="004A4515">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B95CEC" w:rsidRDefault="00A150A9" w:rsidP="00B46D58">
      <w:pPr>
        <w:pStyle w:val="BodyTextIndent2"/>
        <w:widowControl w:val="0"/>
        <w:tabs>
          <w:tab w:val="left" w:pos="1276"/>
        </w:tabs>
        <w:spacing w:after="160" w:line="240" w:lineRule="auto"/>
        <w:ind w:firstLine="567"/>
        <w:rPr>
          <w:rFonts w:ascii="GHEA Grapalat" w:hAnsi="GHEA Grapalat"/>
          <w:b/>
          <w:sz w:val="24"/>
          <w:szCs w:val="24"/>
        </w:rPr>
      </w:pPr>
      <w:r w:rsidRPr="00B95CEC">
        <w:rPr>
          <w:rFonts w:ascii="GHEA Grapalat" w:hAnsi="GHEA Grapalat"/>
          <w:b/>
          <w:sz w:val="24"/>
          <w:szCs w:val="24"/>
        </w:rPr>
        <w:t>8.</w:t>
      </w:r>
      <w:r w:rsidR="000E624C" w:rsidRPr="00B95CEC">
        <w:rPr>
          <w:rFonts w:ascii="GHEA Grapalat" w:hAnsi="GHEA Grapalat"/>
          <w:b/>
          <w:sz w:val="24"/>
          <w:szCs w:val="24"/>
          <w:lang w:val="hy-AM"/>
        </w:rPr>
        <w:t>1</w:t>
      </w:r>
      <w:r w:rsidR="00B325AF" w:rsidRPr="00B95CEC">
        <w:rPr>
          <w:rFonts w:ascii="GHEA Grapalat" w:hAnsi="GHEA Grapalat"/>
          <w:b/>
          <w:sz w:val="24"/>
          <w:szCs w:val="24"/>
        </w:rPr>
        <w:t>8</w:t>
      </w:r>
      <w:r w:rsidRPr="00B95CEC">
        <w:rPr>
          <w:rFonts w:ascii="GHEA Grapalat" w:hAnsi="GHEA Grapalat"/>
          <w:b/>
          <w:sz w:val="24"/>
          <w:szCs w:val="24"/>
        </w:rPr>
        <w:t>.</w:t>
      </w:r>
      <w:r w:rsidR="00EE0CB1" w:rsidRPr="00B95CEC">
        <w:rPr>
          <w:rFonts w:ascii="GHEA Grapalat" w:hAnsi="GHEA Grapalat"/>
          <w:b/>
          <w:sz w:val="24"/>
          <w:szCs w:val="24"/>
        </w:rPr>
        <w:tab/>
      </w:r>
      <w:r w:rsidRPr="00B95CEC">
        <w:rPr>
          <w:rFonts w:ascii="GHEA Grapalat" w:hAnsi="GHEA Grapalat"/>
          <w:b/>
          <w:sz w:val="24"/>
          <w:szCs w:val="24"/>
        </w:rPr>
        <w:t>Оценка заявок и определение отобранного участника осуществляются по отдельным лотам</w:t>
      </w:r>
      <w:r w:rsidR="00FE2802" w:rsidRPr="00B95CEC">
        <w:rPr>
          <w:rStyle w:val="FootnoteReference"/>
          <w:rFonts w:ascii="GHEA Grapalat" w:hAnsi="GHEA Grapalat"/>
          <w:b/>
          <w:sz w:val="24"/>
          <w:szCs w:val="24"/>
        </w:rPr>
        <w:footnoteReference w:customMarkFollows="1" w:id="3"/>
        <w:t>11</w:t>
      </w:r>
      <w:r w:rsidRPr="00B95CEC">
        <w:rPr>
          <w:rFonts w:ascii="GHEA Grapalat" w:hAnsi="GHEA Grapalat"/>
          <w:b/>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B95CEC" w:rsidRPr="00D15215" w:rsidRDefault="00B95CEC" w:rsidP="00B95CEC">
      <w:pPr>
        <w:pStyle w:val="BodyTextIndent2"/>
        <w:widowControl w:val="0"/>
        <w:spacing w:after="160" w:line="240" w:lineRule="auto"/>
        <w:ind w:firstLine="567"/>
        <w:rPr>
          <w:rFonts w:ascii="GHEA Grapalat" w:hAnsi="GHEA Grapalat"/>
          <w:b/>
          <w:i/>
          <w:sz w:val="24"/>
          <w:szCs w:val="24"/>
        </w:rPr>
      </w:pPr>
      <w:r w:rsidRPr="00D15215">
        <w:rPr>
          <w:rFonts w:ascii="GHEA Grapalat" w:hAnsi="GHEA Grapalat"/>
          <w:b/>
          <w:sz w:val="24"/>
          <w:szCs w:val="24"/>
        </w:rPr>
        <w:t>Период ожидания в случае настоящей процедуры составляет "5"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B46D58">
      <w:pPr>
        <w:widowControl w:val="0"/>
        <w:spacing w:after="160"/>
        <w:jc w:val="center"/>
        <w:rPr>
          <w:rFonts w:ascii="GHEA Grapalat" w:hAnsi="GHEA Grapalat"/>
          <w:b/>
          <w:lang w:val="hy-AM"/>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w:t>
      </w:r>
      <w:r w:rsidRPr="009044F1">
        <w:rPr>
          <w:rFonts w:ascii="GHEA Grapalat" w:hAnsi="GHEA Grapalat"/>
        </w:rPr>
        <w:lastRenderedPageBreak/>
        <w:t>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F50B0E" w:rsidRPr="009044F1" w:rsidRDefault="00F50B0E" w:rsidP="00F50B0E">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rsidR="00F50B0E" w:rsidRDefault="00F50B0E" w:rsidP="00F50B0E">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9044F1">
        <w:rPr>
          <w:rFonts w:ascii="GHEA Grapalat" w:hAnsi="GHEA Grapalat"/>
        </w:rPr>
        <w:t>На основании требования о предоставлении обеспечени</w:t>
      </w:r>
      <w:r>
        <w:rPr>
          <w:rFonts w:ascii="GHEA Grapalat" w:hAnsi="GHEA Grapalat"/>
        </w:rPr>
        <w:t>й</w:t>
      </w:r>
      <w:r w:rsidRPr="009044F1">
        <w:rPr>
          <w:rFonts w:ascii="GHEA Grapalat" w:hAnsi="GHEA Grapalat"/>
        </w:rPr>
        <w:t xml:space="preserve"> </w:t>
      </w:r>
      <w:r>
        <w:rPr>
          <w:rFonts w:ascii="GHEA Grapalat" w:hAnsi="GHEA Grapalat"/>
        </w:rPr>
        <w:t xml:space="preserve">квалификации и </w:t>
      </w:r>
      <w:r w:rsidRPr="009044F1">
        <w:rPr>
          <w:rFonts w:ascii="GHEA Grapalat" w:hAnsi="GHEA Grapalat"/>
        </w:rPr>
        <w:t>договора отобранный участник в течение 10</w:t>
      </w:r>
      <w:r>
        <w:rPr>
          <w:rFonts w:ascii="GHEA Grapalat" w:hAnsi="GHEA Grapalat"/>
        </w:rPr>
        <w:t>-и</w:t>
      </w:r>
      <w:r w:rsidRPr="00196B14">
        <w:rPr>
          <w:rFonts w:ascii="GHEA Grapalat" w:hAnsi="GHEA Grapalat"/>
        </w:rPr>
        <w:t xml:space="preserve"> </w:t>
      </w:r>
      <w:r w:rsidRPr="009044F1">
        <w:rPr>
          <w:rFonts w:ascii="GHEA Grapalat" w:hAnsi="GHEA Grapalat"/>
        </w:rPr>
        <w:t>рабочих дней со дня его получения</w:t>
      </w:r>
      <w:r>
        <w:rPr>
          <w:rFonts w:ascii="GHEA Grapalat" w:hAnsi="GHEA Grapalat"/>
        </w:rPr>
        <w:t>,</w:t>
      </w:r>
      <w:r w:rsidRPr="009044F1">
        <w:rPr>
          <w:rFonts w:ascii="GHEA Grapalat" w:hAnsi="GHEA Grapalat"/>
        </w:rPr>
        <w:t xml:space="preserve"> обязан представить обеспечени</w:t>
      </w:r>
      <w:r>
        <w:rPr>
          <w:rFonts w:ascii="GHEA Grapalat" w:hAnsi="GHEA Grapalat"/>
        </w:rPr>
        <w:t>я квалификации и</w:t>
      </w:r>
      <w:r w:rsidRPr="009044F1">
        <w:rPr>
          <w:rFonts w:ascii="GHEA Grapalat" w:hAnsi="GHEA Grapalat"/>
        </w:rPr>
        <w:t xml:space="preserve"> договора. С отобранным участником заключается договор, если он представляет обеспечени</w:t>
      </w:r>
      <w:r>
        <w:rPr>
          <w:rFonts w:ascii="GHEA Grapalat" w:hAnsi="GHEA Grapalat"/>
        </w:rPr>
        <w:t xml:space="preserve">я квалификации и </w:t>
      </w:r>
      <w:r w:rsidRPr="009044F1">
        <w:rPr>
          <w:rFonts w:ascii="GHEA Grapalat" w:hAnsi="GHEA Grapalat"/>
        </w:rPr>
        <w:t xml:space="preserve"> договора.</w:t>
      </w:r>
    </w:p>
    <w:p w:rsidR="00F50B0E" w:rsidRPr="003D57AD" w:rsidRDefault="00F50B0E" w:rsidP="00F50B0E">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Pr="008C5F2A">
        <w:rPr>
          <w:rFonts w:ascii="GHEA Grapalat" w:hAnsi="GHEA Grapalat"/>
        </w:rPr>
        <w:t xml:space="preserve">Размер обеспечения квалификации равен </w:t>
      </w:r>
      <w:r>
        <w:rPr>
          <w:rFonts w:ascii="GHEA Grapalat" w:hAnsi="GHEA Grapalat"/>
        </w:rPr>
        <w:t xml:space="preserve">15 процентам </w:t>
      </w:r>
      <w:r w:rsidRPr="00370E40">
        <w:rPr>
          <w:rFonts w:ascii="GHEA Grapalat" w:hAnsi="GHEA Grapalat"/>
        </w:rPr>
        <w:t>ценового предложения отобранного участника. 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w:t>
      </w:r>
      <w:r>
        <w:rPr>
          <w:rFonts w:ascii="GHEA Grapalat" w:hAnsi="GHEA Grapalat"/>
        </w:rPr>
        <w:t>ожение 4. 2) или наличных денег</w:t>
      </w:r>
      <w:r w:rsidRPr="00174059">
        <w:rPr>
          <w:rFonts w:ascii="GHEA Grapalat" w:hAnsi="GHEA Grapalat"/>
        </w:rPr>
        <w:t>.</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rsidR="00F50B0E" w:rsidRPr="00BF3E44" w:rsidRDefault="00F50B0E" w:rsidP="00F50B0E">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BF3E44">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BF3E44">
        <w:rPr>
          <w:rFonts w:ascii="Courier New" w:hAnsi="Courier New" w:cs="Courier New"/>
        </w:rPr>
        <w:t> </w:t>
      </w:r>
      <w:r w:rsidRPr="00BF3E44">
        <w:rPr>
          <w:rFonts w:ascii="GHEA Grapalat" w:hAnsi="GHEA Grapalat" w:cs="GHEA Grapalat"/>
        </w:rPr>
        <w:t>«</w:t>
      </w:r>
      <w:r w:rsidRPr="00BF3E44">
        <w:rPr>
          <w:rFonts w:ascii="GHEA Grapalat" w:hAnsi="GHEA Grapalat" w:cs="Sylfaen"/>
        </w:rPr>
        <w:t>900008000698</w:t>
      </w:r>
      <w:r w:rsidRPr="00BF3E44">
        <w:rPr>
          <w:rFonts w:ascii="GHEA Grapalat" w:hAnsi="GHEA Grapalat" w:cs="GHEA Grapalat"/>
        </w:rPr>
        <w:t>»</w:t>
      </w:r>
      <w:r w:rsidRPr="00BF3E44">
        <w:rPr>
          <w:rFonts w:ascii="GHEA Grapalat" w:hAnsi="GHEA Grapalat" w:cs="Sylfaen"/>
        </w:rPr>
        <w:t xml:space="preserve"> </w:t>
      </w:r>
      <w:r w:rsidRPr="00BF3E44">
        <w:rPr>
          <w:rFonts w:ascii="GHEA Grapalat" w:hAnsi="GHEA Grapalat" w:cs="GHEA Grapalat"/>
        </w:rPr>
        <w:t>открытый</w:t>
      </w:r>
      <w:r w:rsidRPr="00BF3E44">
        <w:rPr>
          <w:rFonts w:ascii="GHEA Grapalat" w:hAnsi="GHEA Grapalat" w:cs="Sylfaen"/>
        </w:rPr>
        <w:t xml:space="preserve"> </w:t>
      </w:r>
      <w:r w:rsidRPr="00BF3E44">
        <w:rPr>
          <w:rFonts w:ascii="GHEA Grapalat" w:hAnsi="GHEA Grapalat" w:cs="GHEA Grapalat"/>
        </w:rPr>
        <w:t>в</w:t>
      </w:r>
      <w:r w:rsidRPr="00BF3E44">
        <w:rPr>
          <w:rFonts w:ascii="GHEA Grapalat" w:hAnsi="GHEA Grapalat" w:cs="Sylfaen"/>
        </w:rPr>
        <w:t xml:space="preserve"> </w:t>
      </w:r>
      <w:r w:rsidRPr="00BF3E44">
        <w:rPr>
          <w:rFonts w:ascii="GHEA Grapalat" w:hAnsi="GHEA Grapalat" w:cs="GHEA Grapalat"/>
        </w:rPr>
        <w:t>Центральном</w:t>
      </w:r>
      <w:r w:rsidRPr="00BF3E44">
        <w:rPr>
          <w:rFonts w:ascii="GHEA Grapalat" w:hAnsi="GHEA Grapalat" w:cs="Sylfaen"/>
        </w:rPr>
        <w:t xml:space="preserve"> казначействе на имя уполномоченного органа.</w:t>
      </w:r>
    </w:p>
    <w:p w:rsidR="00F50B0E" w:rsidRPr="00CE31A0" w:rsidRDefault="00F50B0E" w:rsidP="00F50B0E">
      <w:pPr>
        <w:widowControl w:val="0"/>
        <w:tabs>
          <w:tab w:val="left" w:pos="1276"/>
        </w:tabs>
        <w:spacing w:after="160"/>
        <w:ind w:firstLine="567"/>
        <w:jc w:val="both"/>
        <w:rPr>
          <w:rFonts w:ascii="GHEA Grapalat" w:hAnsi="GHEA Grapalat"/>
        </w:rPr>
      </w:pPr>
      <w:r w:rsidRPr="00CE31A0">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F50B0E" w:rsidRPr="004408E1" w:rsidRDefault="00F50B0E" w:rsidP="00F50B0E">
      <w:pPr>
        <w:widowControl w:val="0"/>
        <w:tabs>
          <w:tab w:val="left" w:pos="1276"/>
        </w:tabs>
        <w:spacing w:after="160"/>
        <w:ind w:firstLine="567"/>
        <w:jc w:val="both"/>
        <w:rPr>
          <w:rFonts w:ascii="GHEA Grapalat" w:hAnsi="GHEA Grapalat"/>
          <w:lang w:val="hy-AM"/>
        </w:rPr>
      </w:pPr>
      <w:r w:rsidRPr="004408E1">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F50B0E" w:rsidRPr="000C5529" w:rsidRDefault="00F50B0E" w:rsidP="00F50B0E">
      <w:pPr>
        <w:widowControl w:val="0"/>
        <w:tabs>
          <w:tab w:val="left" w:pos="1276"/>
        </w:tabs>
        <w:spacing w:after="160"/>
        <w:ind w:firstLine="567"/>
        <w:jc w:val="both"/>
        <w:rPr>
          <w:rFonts w:ascii="GHEA Grapalat" w:hAnsi="GHEA Grapalat"/>
          <w:lang w:val="hy-AM"/>
        </w:rPr>
      </w:pPr>
      <w:r w:rsidRPr="000C5529">
        <w:rPr>
          <w:rFonts w:ascii="GHEA Grapalat" w:hAnsi="GHEA Grapalat"/>
          <w:lang w:val="hy-AM"/>
        </w:rPr>
        <w:t>---------------------------</w:t>
      </w:r>
    </w:p>
    <w:p w:rsidR="00F50B0E" w:rsidRPr="00564A46" w:rsidRDefault="00F50B0E" w:rsidP="00F50B0E">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Если цена данного лота по заявке на закупку</w:t>
      </w:r>
      <w:r w:rsidRPr="00564A46">
        <w:rPr>
          <w:rFonts w:ascii="MS Gothic" w:eastAsia="MS Gothic" w:hAnsi="MS Gothic" w:cs="MS Gothic" w:hint="eastAsia"/>
          <w:i/>
        </w:rPr>
        <w:t>․</w:t>
      </w:r>
    </w:p>
    <w:p w:rsidR="00F50B0E" w:rsidRPr="00564A46" w:rsidRDefault="00F50B0E" w:rsidP="00F50B0E">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r w:rsidRPr="00564A46">
        <w:rPr>
          <w:rFonts w:ascii="MS Gothic" w:eastAsia="MS Gothic" w:hAnsi="MS Gothic" w:cs="MS Gothic" w:hint="eastAsia"/>
          <w:i/>
        </w:rPr>
        <w:t>․</w:t>
      </w:r>
    </w:p>
    <w:p w:rsidR="00F50B0E" w:rsidRPr="00564A46" w:rsidRDefault="00F50B0E" w:rsidP="00F50B0E">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не превышает семидесятикратный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F50B0E" w:rsidRPr="00564A46" w:rsidRDefault="00F50B0E" w:rsidP="00F50B0E">
      <w:pPr>
        <w:pStyle w:val="FootnoteText"/>
        <w:jc w:val="both"/>
        <w:rPr>
          <w:rFonts w:asciiTheme="minorHAnsi" w:hAnsiTheme="minorHAnsi"/>
          <w:i/>
          <w:lang w:val="hy-AM"/>
        </w:rPr>
      </w:pPr>
      <w:r w:rsidRPr="00564A46">
        <w:rPr>
          <w:rFonts w:asciiTheme="minorHAnsi" w:hAnsiTheme="minorHAnsi"/>
          <w:i/>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564A46">
        <w:rPr>
          <w:rFonts w:asciiTheme="minorHAnsi" w:hAnsiTheme="minorHAnsi"/>
          <w:i/>
          <w:lang w:val="hy-AM"/>
        </w:rPr>
        <w:t>.</w:t>
      </w:r>
    </w:p>
    <w:p w:rsidR="00F50B0E" w:rsidRPr="00FF309F" w:rsidRDefault="00F50B0E" w:rsidP="00F50B0E">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F50B0E" w:rsidRPr="009044F1" w:rsidRDefault="00F50B0E" w:rsidP="00F50B0E">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F50B0E" w:rsidRDefault="00F50B0E" w:rsidP="00F50B0E">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Pr>
          <w:rFonts w:ascii="GHEA Grapalat" w:hAnsi="GHEA Grapalat"/>
        </w:rPr>
        <w:t>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w:t>
      </w:r>
      <w:r w:rsidRPr="00402E2C">
        <w:rPr>
          <w:rFonts w:ascii="GHEA Grapalat" w:hAnsi="GHEA Grapalat"/>
        </w:rPr>
        <w:t>в одностороннем порядке утвержденного заявления-в виде неустойки (приложение 5.1) или наличных денег</w:t>
      </w:r>
      <w:r w:rsidRPr="00402E2C">
        <w:t xml:space="preserve"> </w:t>
      </w:r>
      <w:r>
        <w:rPr>
          <w:rStyle w:val="FootnoteReference"/>
          <w:rFonts w:ascii="GHEA Grapalat" w:hAnsi="GHEA Grapalat"/>
        </w:rPr>
        <w:footnoteReference w:customMarkFollows="1" w:id="4"/>
        <w:t>13</w:t>
      </w:r>
      <w:r>
        <w:rPr>
          <w:rFonts w:ascii="GHEA Grapalat" w:hAnsi="GHEA Grapalat"/>
        </w:rPr>
        <w:t>.</w:t>
      </w:r>
    </w:p>
    <w:p w:rsidR="00F50B0E" w:rsidRPr="0025254A" w:rsidRDefault="00F50B0E" w:rsidP="00F50B0E">
      <w:pPr>
        <w:widowControl w:val="0"/>
        <w:tabs>
          <w:tab w:val="left" w:pos="1276"/>
        </w:tabs>
        <w:spacing w:after="160"/>
        <w:ind w:firstLine="567"/>
        <w:jc w:val="both"/>
        <w:rPr>
          <w:rFonts w:ascii="GHEA Grapalat" w:hAnsi="GHEA Grapalat"/>
          <w:lang w:val="hy-AM"/>
        </w:rPr>
      </w:pPr>
      <w:r w:rsidRPr="0025254A">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F50B0E" w:rsidRPr="00DC30CC" w:rsidRDefault="00F50B0E" w:rsidP="00F50B0E">
      <w:pPr>
        <w:widowControl w:val="0"/>
        <w:tabs>
          <w:tab w:val="left" w:pos="1276"/>
        </w:tabs>
        <w:spacing w:after="160"/>
        <w:ind w:firstLine="567"/>
        <w:jc w:val="both"/>
        <w:rPr>
          <w:rFonts w:ascii="GHEA Grapalat" w:hAnsi="GHEA Grapalat"/>
        </w:rPr>
      </w:pPr>
      <w:r w:rsidRPr="009044F1">
        <w:rPr>
          <w:rFonts w:ascii="GHEA Grapalat" w:hAnsi="GHEA Grapalat"/>
        </w:rPr>
        <w:t xml:space="preserve"> Обеспечение договора должно быть действительно как минимум включительно до </w:t>
      </w:r>
      <w:r>
        <w:rPr>
          <w:rFonts w:ascii="GHEA Grapalat" w:hAnsi="GHEA Grapalat"/>
        </w:rPr>
        <w:t>20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F50B0E" w:rsidRDefault="00F50B0E" w:rsidP="00F50B0E">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 xml:space="preserve">4", открытый в Центральном </w:t>
      </w:r>
      <w:r w:rsidRPr="009044F1">
        <w:rPr>
          <w:rFonts w:ascii="GHEA Grapalat" w:hAnsi="GHEA Grapalat"/>
        </w:rPr>
        <w:lastRenderedPageBreak/>
        <w:t>казначействе на имя уполномоченного органа.</w:t>
      </w:r>
    </w:p>
    <w:p w:rsidR="00F50B0E" w:rsidRPr="00250377" w:rsidRDefault="00F50B0E" w:rsidP="00F50B0E">
      <w:pPr>
        <w:widowControl w:val="0"/>
        <w:tabs>
          <w:tab w:val="left" w:pos="1276"/>
        </w:tabs>
        <w:spacing w:after="160"/>
        <w:ind w:firstLine="567"/>
        <w:jc w:val="both"/>
        <w:rPr>
          <w:rFonts w:ascii="GHEA Grapalat" w:hAnsi="GHEA Grapalat" w:cs="Sylfaen"/>
        </w:rPr>
      </w:pPr>
      <w:r w:rsidRPr="00250377">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50377">
        <w:rPr>
          <w:rFonts w:ascii="GHEA Grapalat" w:hAnsi="GHEA Grapalat"/>
          <w:lang w:val="hy-AM"/>
        </w:rPr>
        <w:t xml:space="preserve"> </w:t>
      </w:r>
      <w:r w:rsidRPr="00250377">
        <w:rPr>
          <w:rFonts w:ascii="GHEA Grapalat" w:hAnsi="GHEA Grapalat" w:cs="Sylfaen"/>
        </w:rPr>
        <w:t xml:space="preserve">предусмотренные финансовые средства превышают </w:t>
      </w:r>
      <w:r w:rsidRPr="00250377">
        <w:rPr>
          <w:rFonts w:ascii="GHEA Grapalat" w:hAnsi="GHEA Grapalat" w:cs="Sylfaen"/>
          <w:lang w:val="hy-AM"/>
        </w:rPr>
        <w:t>25</w:t>
      </w:r>
      <w:r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50B0E" w:rsidRPr="009044F1" w:rsidRDefault="00F50B0E" w:rsidP="00F50B0E">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F50B0E" w:rsidRDefault="00F50B0E" w:rsidP="00F50B0E">
      <w:pPr>
        <w:widowControl w:val="0"/>
        <w:tabs>
          <w:tab w:val="left" w:pos="1134"/>
        </w:tabs>
        <w:spacing w:after="160"/>
        <w:ind w:firstLine="567"/>
        <w:jc w:val="both"/>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rsidR="00F50B0E" w:rsidRPr="009044F1" w:rsidRDefault="00F50B0E" w:rsidP="00F50B0E">
      <w:pPr>
        <w:rPr>
          <w:rFonts w:ascii="GHEA Grapalat" w:hAnsi="GHEA Grapalat" w:cs="Arial"/>
          <w:b/>
        </w:rPr>
      </w:pPr>
    </w:p>
    <w:p w:rsidR="00F50B0E" w:rsidRPr="009044F1" w:rsidRDefault="00F50B0E" w:rsidP="00F50B0E">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F50B0E" w:rsidRPr="009044F1" w:rsidRDefault="00F50B0E" w:rsidP="00F50B0E">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F50B0E" w:rsidRPr="009044F1" w:rsidRDefault="00F50B0E" w:rsidP="00F50B0E">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p>
    <w:p w:rsidR="00F50B0E" w:rsidRPr="009044F1" w:rsidRDefault="00F50B0E" w:rsidP="00F50B0E">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F50B0E" w:rsidRPr="00D3436F" w:rsidRDefault="00F50B0E" w:rsidP="00F50B0E">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F50B0E" w:rsidRPr="009044F1" w:rsidRDefault="00F50B0E" w:rsidP="00F50B0E">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 xml:space="preserve">с рассмотрением </w:t>
      </w:r>
      <w:r w:rsidRPr="009044F1">
        <w:rPr>
          <w:rFonts w:ascii="GHEA Grapalat" w:hAnsi="GHEA Grapalat"/>
        </w:rPr>
        <w:lastRenderedPageBreak/>
        <w:t>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r w:rsidR="006F2540">
        <w:fldChar w:fldCharType="begin"/>
      </w:r>
      <w:r w:rsidR="006F2540">
        <w:instrText xml:space="preserve"> HYPERLINK "mailto:secretariat@minfin.am" </w:instrText>
      </w:r>
      <w:r w:rsidR="006F2540">
        <w:fldChar w:fldCharType="separate"/>
      </w:r>
      <w:r>
        <w:rPr>
          <w:rStyle w:val="Hyperlink"/>
          <w:rFonts w:ascii="GHEA Grapalat" w:hAnsi="GHEA Grapalat"/>
        </w:rPr>
        <w:t>secretariat@minfin.am</w:t>
      </w:r>
      <w:r w:rsidR="006F2540">
        <w:rPr>
          <w:rStyle w:val="Hyperlink"/>
          <w:rFonts w:ascii="GHEA Grapalat" w:hAnsi="GHEA Grapalat"/>
        </w:rPr>
        <w:fldChar w:fldCharType="end"/>
      </w:r>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На следующий рабочий день после опубликования в бюллетене решения принятого рассматривающим жалобы лицом об удовлетворении жалобы, </w:t>
      </w:r>
      <w:r w:rsidRPr="009044F1">
        <w:rPr>
          <w:rFonts w:ascii="GHEA Grapalat" w:hAnsi="GHEA Grapalat"/>
        </w:rPr>
        <w:lastRenderedPageBreak/>
        <w:t>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Решения о жалобе принимаются по процедуре, согласно которой подавшее жалобу лицо, заказчик и все вовлеченные стороны вправе </w:t>
      </w:r>
      <w:r w:rsidRPr="009044F1">
        <w:rPr>
          <w:rFonts w:ascii="GHEA Grapalat" w:hAnsi="GHEA Grapalat"/>
        </w:rPr>
        <w:lastRenderedPageBreak/>
        <w:t>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xml:space="preserve">, опубликовывает в бюллетене решение в течение двух рабочих дней, следующих </w:t>
      </w:r>
      <w:r w:rsidRPr="009044F1">
        <w:rPr>
          <w:rFonts w:ascii="GHEA Grapalat" w:hAnsi="GHEA Grapalat"/>
        </w:rPr>
        <w:lastRenderedPageBreak/>
        <w:t>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5"/>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FootnoteReference"/>
          <w:rFonts w:ascii="GHEA Grapalat" w:hAnsi="GHEA Grapalat"/>
        </w:rPr>
        <w:footnoteReference w:customMarkFollows="1" w:id="6"/>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xml:space="preserve">; Ценовое предложение </w:t>
      </w:r>
      <w:r w:rsidRPr="009044F1">
        <w:rPr>
          <w:rFonts w:ascii="GHEA Grapalat" w:hAnsi="GHEA Grapalat"/>
        </w:rPr>
        <w:lastRenderedPageBreak/>
        <w:t>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B73582" w:rsidRPr="002658C9" w:rsidRDefault="00B73582" w:rsidP="00B73582">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B73582" w:rsidRPr="002658C9" w:rsidRDefault="00B73582" w:rsidP="00B73582">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Pr="007C6E16">
        <w:rPr>
          <w:rFonts w:ascii="GHEA Grapalat" w:hAnsi="GHEA Grapalat"/>
        </w:rPr>
        <w:t>1</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B73582" w:rsidRPr="002658C9" w:rsidRDefault="00B73582" w:rsidP="00B73582">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B73582" w:rsidRPr="002658C9" w:rsidRDefault="00B73582" w:rsidP="00B73582">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B73582" w:rsidRPr="002658C9" w:rsidRDefault="00B73582" w:rsidP="00B73582">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B73582" w:rsidRPr="002658C9" w:rsidRDefault="00B73582" w:rsidP="00B73582">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p>
    <w:p w:rsidR="00B73582" w:rsidRPr="002658C9" w:rsidRDefault="00B73582" w:rsidP="00B73582">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B73582" w:rsidRPr="002658C9" w:rsidRDefault="00B73582" w:rsidP="00B73582">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B73582" w:rsidRDefault="00B73582" w:rsidP="00B73582">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D3537F" w:rsidRDefault="00654E19" w:rsidP="00B46D58">
      <w:pPr>
        <w:pStyle w:val="norm"/>
        <w:widowControl w:val="0"/>
        <w:spacing w:after="160" w:line="240" w:lineRule="auto"/>
        <w:ind w:firstLine="284"/>
        <w:jc w:val="right"/>
        <w:rPr>
          <w:rFonts w:ascii="GHEA Grapalat" w:hAnsi="GHEA Grapalat"/>
          <w:b/>
          <w:sz w:val="24"/>
          <w:szCs w:val="24"/>
        </w:rPr>
      </w:pPr>
    </w:p>
    <w:p w:rsidR="00B73582" w:rsidRPr="00D3537F" w:rsidRDefault="00B73582" w:rsidP="00B46D58">
      <w:pPr>
        <w:pStyle w:val="norm"/>
        <w:widowControl w:val="0"/>
        <w:spacing w:after="160" w:line="240" w:lineRule="auto"/>
        <w:ind w:firstLine="284"/>
        <w:jc w:val="right"/>
        <w:rPr>
          <w:rFonts w:ascii="GHEA Grapalat" w:hAnsi="GHEA Grapalat"/>
          <w:b/>
          <w:sz w:val="24"/>
          <w:szCs w:val="24"/>
        </w:rPr>
      </w:pPr>
    </w:p>
    <w:p w:rsidR="00B73582" w:rsidRPr="00D3537F" w:rsidRDefault="00B73582" w:rsidP="00B46D58">
      <w:pPr>
        <w:pStyle w:val="norm"/>
        <w:widowControl w:val="0"/>
        <w:spacing w:after="160" w:line="240" w:lineRule="auto"/>
        <w:ind w:firstLine="284"/>
        <w:jc w:val="right"/>
        <w:rPr>
          <w:rFonts w:ascii="GHEA Grapalat" w:hAnsi="GHEA Grapalat"/>
          <w:b/>
          <w:sz w:val="24"/>
          <w:szCs w:val="24"/>
        </w:rPr>
      </w:pPr>
    </w:p>
    <w:p w:rsidR="00AF0E14" w:rsidRPr="00AF0E14" w:rsidRDefault="00AF0E14" w:rsidP="00AF0E14">
      <w:pPr>
        <w:pStyle w:val="norm"/>
        <w:widowControl w:val="0"/>
        <w:spacing w:after="160" w:line="240" w:lineRule="auto"/>
        <w:ind w:firstLine="284"/>
        <w:jc w:val="right"/>
        <w:rPr>
          <w:rFonts w:ascii="Sylfaen" w:hAnsi="Sylfaen" w:cs="Arial"/>
          <w:sz w:val="24"/>
          <w:szCs w:val="24"/>
        </w:rPr>
      </w:pPr>
      <w:r w:rsidRPr="00AF0E14">
        <w:rPr>
          <w:rFonts w:ascii="Sylfaen" w:hAnsi="Sylfaen"/>
          <w:sz w:val="24"/>
          <w:szCs w:val="24"/>
        </w:rPr>
        <w:lastRenderedPageBreak/>
        <w:t>Приложение № 1</w:t>
      </w:r>
    </w:p>
    <w:p w:rsidR="00AF0E14" w:rsidRPr="00AF0E14" w:rsidRDefault="00AF0E14" w:rsidP="00AF0E14">
      <w:pPr>
        <w:pStyle w:val="BodyTextIndent3"/>
        <w:widowControl w:val="0"/>
        <w:spacing w:after="160" w:line="240" w:lineRule="auto"/>
        <w:jc w:val="right"/>
        <w:rPr>
          <w:rFonts w:ascii="Sylfaen" w:hAnsi="Sylfaen"/>
          <w:sz w:val="24"/>
          <w:szCs w:val="24"/>
        </w:rPr>
      </w:pPr>
      <w:r w:rsidRPr="00AF0E14">
        <w:rPr>
          <w:rFonts w:ascii="Sylfaen" w:hAnsi="Sylfaen"/>
          <w:sz w:val="24"/>
          <w:szCs w:val="24"/>
        </w:rPr>
        <w:t xml:space="preserve">к Приглашению на пороцедуру закупки </w:t>
      </w:r>
    </w:p>
    <w:p w:rsidR="00AF0E14" w:rsidRPr="00AF0E14" w:rsidRDefault="00AF0E14" w:rsidP="00AF0E14">
      <w:pPr>
        <w:pStyle w:val="BodyTextIndent3"/>
        <w:widowControl w:val="0"/>
        <w:spacing w:after="160" w:line="240" w:lineRule="auto"/>
        <w:jc w:val="right"/>
        <w:rPr>
          <w:rFonts w:ascii="Sylfaen" w:hAnsi="Sylfaen" w:cs="Arial"/>
          <w:sz w:val="24"/>
          <w:szCs w:val="24"/>
        </w:rPr>
      </w:pPr>
      <w:r w:rsidRPr="00AF0E14">
        <w:rPr>
          <w:rFonts w:ascii="Sylfaen" w:hAnsi="Sylfaen"/>
          <w:sz w:val="24"/>
          <w:szCs w:val="24"/>
        </w:rPr>
        <w:t xml:space="preserve">у одного лица вследствии чрезвычайной ситуации </w:t>
      </w:r>
      <w:r w:rsidRPr="00AF0E14">
        <w:rPr>
          <w:rFonts w:ascii="Sylfaen" w:hAnsi="Sylfaen" w:cs="Arial"/>
          <w:sz w:val="24"/>
          <w:szCs w:val="24"/>
        </w:rPr>
        <w:br/>
      </w:r>
      <w:r w:rsidRPr="00AF0E14">
        <w:rPr>
          <w:rFonts w:ascii="Sylfaen" w:hAnsi="Sylfaen"/>
          <w:sz w:val="24"/>
          <w:szCs w:val="24"/>
        </w:rPr>
        <w:t xml:space="preserve">под кодом </w:t>
      </w:r>
      <w:r w:rsidRPr="006B18CD">
        <w:rPr>
          <w:rFonts w:ascii="GHEA Grapalat" w:hAnsi="GHEA Grapalat"/>
          <w:sz w:val="24"/>
          <w:szCs w:val="24"/>
        </w:rPr>
        <w:t>ЕГС</w:t>
      </w:r>
      <w:r>
        <w:rPr>
          <w:rFonts w:ascii="GHEA Grapalat" w:hAnsi="GHEA Grapalat"/>
          <w:sz w:val="24"/>
          <w:szCs w:val="24"/>
        </w:rPr>
        <w:t>-</w:t>
      </w:r>
      <w:r w:rsidRPr="00C92C21">
        <w:rPr>
          <w:rFonts w:ascii="GHEA Grapalat" w:hAnsi="GHEA Grapalat"/>
          <w:sz w:val="24"/>
          <w:szCs w:val="24"/>
        </w:rPr>
        <w:t>HMA-APDzB</w:t>
      </w:r>
      <w:r>
        <w:rPr>
          <w:rFonts w:ascii="GHEA Grapalat" w:hAnsi="GHEA Grapalat"/>
          <w:sz w:val="24"/>
          <w:szCs w:val="24"/>
        </w:rPr>
        <w:t>-</w:t>
      </w:r>
      <w:r w:rsidRPr="007C6E16">
        <w:rPr>
          <w:rFonts w:ascii="GHEA Grapalat" w:hAnsi="GHEA Grapalat"/>
          <w:sz w:val="24"/>
          <w:szCs w:val="24"/>
        </w:rPr>
        <w:t>21</w:t>
      </w:r>
      <w:r>
        <w:rPr>
          <w:rFonts w:ascii="GHEA Grapalat" w:hAnsi="GHEA Grapalat"/>
          <w:sz w:val="24"/>
          <w:szCs w:val="24"/>
        </w:rPr>
        <w:t>/</w:t>
      </w:r>
      <w:r w:rsidR="00D3537F" w:rsidRPr="00D3537F">
        <w:rPr>
          <w:rFonts w:ascii="GHEA Grapalat" w:hAnsi="GHEA Grapalat"/>
          <w:sz w:val="24"/>
          <w:szCs w:val="24"/>
        </w:rPr>
        <w:t>4</w:t>
      </w:r>
      <w:r w:rsidRPr="00413E59">
        <w:rPr>
          <w:rFonts w:ascii="GHEA Grapalat" w:hAnsi="GHEA Grapalat"/>
          <w:sz w:val="24"/>
          <w:szCs w:val="24"/>
        </w:rPr>
        <w:t xml:space="preserve">  </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AF0E14" w:rsidRPr="00D5091C" w:rsidRDefault="00AF0E14" w:rsidP="00AF0E14">
      <w:pPr>
        <w:pStyle w:val="Heading6"/>
        <w:keepNext w:val="0"/>
        <w:widowControl w:val="0"/>
        <w:spacing w:after="160"/>
        <w:jc w:val="center"/>
        <w:rPr>
          <w:rFonts w:ascii="Sylfaen" w:hAnsi="Sylfaen" w:cs="Arial"/>
          <w:color w:val="auto"/>
          <w:sz w:val="24"/>
          <w:szCs w:val="24"/>
        </w:rPr>
      </w:pPr>
      <w:r w:rsidRPr="00D5091C">
        <w:rPr>
          <w:rFonts w:ascii="Sylfaen" w:hAnsi="Sylfaen"/>
          <w:color w:val="auto"/>
          <w:sz w:val="24"/>
          <w:szCs w:val="24"/>
        </w:rPr>
        <w:t xml:space="preserve">на участие в пороцедуре закупки  у одного лица вследствии чрезвычайной ситуации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w:t>
      </w:r>
      <w:r w:rsidR="00AF0E14" w:rsidRPr="00AF0E14">
        <w:rPr>
          <w:rFonts w:ascii="GHEA Grapalat" w:hAnsi="GHEA Grapalat"/>
          <w:u w:val="single"/>
        </w:rPr>
        <w:t xml:space="preserve"> </w:t>
      </w:r>
      <w:r w:rsidR="00AF0E14" w:rsidRPr="004D3C13">
        <w:rPr>
          <w:rFonts w:ascii="GHEA Grapalat" w:hAnsi="GHEA Grapalat"/>
          <w:u w:val="single"/>
        </w:rPr>
        <w:t>ЗАО “Ергорсвет”</w:t>
      </w:r>
      <w:r>
        <w:rPr>
          <w:rFonts w:ascii="GHEA Grapalat" w:hAnsi="GHEA Grapalat"/>
        </w:rPr>
        <w:t>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AF0E14" w:rsidRPr="006B18CD">
        <w:rPr>
          <w:rFonts w:ascii="GHEA Grapalat" w:hAnsi="GHEA Grapalat"/>
        </w:rPr>
        <w:t>ЕГС</w:t>
      </w:r>
      <w:r w:rsidR="00AF0E14">
        <w:rPr>
          <w:rFonts w:ascii="GHEA Grapalat" w:hAnsi="GHEA Grapalat"/>
        </w:rPr>
        <w:t>-</w:t>
      </w:r>
      <w:r w:rsidR="00AF0E14" w:rsidRPr="00C92C21">
        <w:rPr>
          <w:rFonts w:ascii="GHEA Grapalat" w:hAnsi="GHEA Grapalat"/>
        </w:rPr>
        <w:t>HMA-APDzB</w:t>
      </w:r>
      <w:r w:rsidR="00AF0E14">
        <w:rPr>
          <w:rFonts w:ascii="GHEA Grapalat" w:hAnsi="GHEA Grapalat"/>
        </w:rPr>
        <w:t>-</w:t>
      </w:r>
      <w:r w:rsidR="00AF0E14" w:rsidRPr="007C6E16">
        <w:rPr>
          <w:rFonts w:ascii="GHEA Grapalat" w:hAnsi="GHEA Grapalat"/>
        </w:rPr>
        <w:t>21</w:t>
      </w:r>
      <w:r w:rsidR="00AF0E14">
        <w:rPr>
          <w:rFonts w:ascii="GHEA Grapalat" w:hAnsi="GHEA Grapalat"/>
        </w:rPr>
        <w:t>/</w:t>
      </w:r>
      <w:r w:rsidR="00D3537F" w:rsidRPr="00D3537F">
        <w:rPr>
          <w:rFonts w:ascii="GHEA Grapalat" w:hAnsi="GHEA Grapalat"/>
        </w:rPr>
        <w:t>4</w:t>
      </w:r>
      <w:r w:rsidR="00AF0E14" w:rsidRPr="00413E59">
        <w:rPr>
          <w:rFonts w:ascii="GHEA Grapalat" w:hAnsi="GHEA Grapalat"/>
        </w:rPr>
        <w:t xml:space="preserve">  </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AF0E14" w:rsidP="00B46D58">
      <w:pPr>
        <w:spacing w:after="160"/>
        <w:jc w:val="both"/>
        <w:rPr>
          <w:rFonts w:ascii="GHEA Grapalat" w:hAnsi="GHEA Grapalat"/>
        </w:rPr>
      </w:pPr>
      <w:r w:rsidRPr="00AF0E14">
        <w:rPr>
          <w:rFonts w:ascii="GHEA Grapalat" w:hAnsi="GHEA Grapalat"/>
        </w:rPr>
        <w:t xml:space="preserve">пороцедуры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Pr="003D58E1" w:rsidRDefault="006B3E56" w:rsidP="00B46D58">
      <w:pPr>
        <w:pStyle w:val="ListParagraph"/>
        <w:widowControl w:val="0"/>
        <w:numPr>
          <w:ilvl w:val="0"/>
          <w:numId w:val="21"/>
        </w:numPr>
        <w:spacing w:after="160"/>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требованиям к праву участия установленным приглашением на </w:t>
      </w:r>
      <w:r w:rsidR="007C2844" w:rsidRPr="00AF0E14">
        <w:rPr>
          <w:rFonts w:ascii="GHEA Grapalat" w:hAnsi="GHEA Grapalat"/>
        </w:rPr>
        <w:t>пороцедур</w:t>
      </w:r>
      <w:r w:rsidR="007C2844" w:rsidRPr="00D3537F">
        <w:rPr>
          <w:rFonts w:ascii="GHEA Grapalat" w:hAnsi="GHEA Grapalat"/>
        </w:rPr>
        <w:t>у</w:t>
      </w:r>
      <w:r w:rsidR="007C2844" w:rsidRPr="003D58E1">
        <w:rPr>
          <w:rFonts w:ascii="GHEA Grapalat" w:hAnsi="GHEA Grapalat"/>
        </w:rPr>
        <w:t xml:space="preserve"> </w:t>
      </w:r>
      <w:r w:rsidRPr="003D58E1">
        <w:rPr>
          <w:rFonts w:ascii="GHEA Grapalat" w:hAnsi="GHEA Grapalat"/>
        </w:rPr>
        <w:t xml:space="preserve">под кодом </w:t>
      </w:r>
      <w:r w:rsidR="00AF0E14" w:rsidRPr="006B18CD">
        <w:rPr>
          <w:rFonts w:ascii="GHEA Grapalat" w:hAnsi="GHEA Grapalat"/>
        </w:rPr>
        <w:t>ЕГС</w:t>
      </w:r>
      <w:r w:rsidR="00AF0E14">
        <w:rPr>
          <w:rFonts w:ascii="GHEA Grapalat" w:hAnsi="GHEA Grapalat"/>
        </w:rPr>
        <w:t>-</w:t>
      </w:r>
      <w:r w:rsidR="00AF0E14" w:rsidRPr="00C92C21">
        <w:rPr>
          <w:rFonts w:ascii="GHEA Grapalat" w:hAnsi="GHEA Grapalat"/>
        </w:rPr>
        <w:t>HMA-APDzB</w:t>
      </w:r>
      <w:r w:rsidR="00AF0E14">
        <w:rPr>
          <w:rFonts w:ascii="GHEA Grapalat" w:hAnsi="GHEA Grapalat"/>
        </w:rPr>
        <w:t>-</w:t>
      </w:r>
      <w:r w:rsidR="00AF0E14" w:rsidRPr="007C6E16">
        <w:rPr>
          <w:rFonts w:ascii="GHEA Grapalat" w:hAnsi="GHEA Grapalat"/>
        </w:rPr>
        <w:t>21</w:t>
      </w:r>
      <w:r w:rsidR="00AF0E14">
        <w:rPr>
          <w:rFonts w:ascii="GHEA Grapalat" w:hAnsi="GHEA Grapalat"/>
        </w:rPr>
        <w:t>/</w:t>
      </w:r>
      <w:r w:rsidR="00D3537F" w:rsidRPr="00D3537F">
        <w:rPr>
          <w:rFonts w:ascii="GHEA Grapalat" w:hAnsi="GHEA Grapalat"/>
        </w:rPr>
        <w:t>4</w:t>
      </w:r>
      <w:r w:rsidRPr="003D58E1">
        <w:rPr>
          <w:rFonts w:ascii="GHEA Grapalat" w:hAnsi="GHEA Grapalat"/>
        </w:rPr>
        <w:t>,</w:t>
      </w:r>
      <w:r w:rsidR="00AF0E14" w:rsidRPr="00D3537F">
        <w:rPr>
          <w:rFonts w:ascii="GHEA Grapalat" w:hAnsi="GHEA Grapalat"/>
        </w:rPr>
        <w:t xml:space="preserve"> </w:t>
      </w:r>
      <w:r w:rsidR="00A90FCD" w:rsidRPr="003D58E1">
        <w:rPr>
          <w:rFonts w:ascii="GHEA Grapalat" w:hAnsi="GHEA Grapalat"/>
        </w:rPr>
        <w:t xml:space="preserve">и обязуется в случае признания </w:t>
      </w:r>
      <w:r w:rsidR="00BF09F8" w:rsidRPr="003D58E1">
        <w:rPr>
          <w:rFonts w:ascii="GHEA Grapalat" w:hAnsi="GHEA Grapalat"/>
        </w:rPr>
        <w:t>отобранным</w:t>
      </w:r>
      <w:r w:rsidR="00A90FCD" w:rsidRPr="003D58E1">
        <w:rPr>
          <w:rFonts w:ascii="GHEA Grapalat" w:hAnsi="GHEA Grapalat"/>
        </w:rPr>
        <w:t xml:space="preserve"> участником в порядке и сроки, установленные </w:t>
      </w:r>
      <w:r w:rsidR="00B64C48" w:rsidRPr="003D58E1">
        <w:rPr>
          <w:rFonts w:ascii="GHEA Grapalat" w:hAnsi="GHEA Grapalat"/>
        </w:rPr>
        <w:t xml:space="preserve">настоящим </w:t>
      </w:r>
      <w:r w:rsidR="00A90FCD" w:rsidRPr="003D58E1">
        <w:rPr>
          <w:rFonts w:ascii="GHEA Grapalat" w:hAnsi="GHEA Grapalat"/>
        </w:rPr>
        <w:t xml:space="preserve">приглашением </w:t>
      </w:r>
      <w:r w:rsidR="00952531" w:rsidRPr="003D58E1">
        <w:rPr>
          <w:rFonts w:ascii="GHEA Grapalat" w:hAnsi="GHEA Grapalat"/>
        </w:rPr>
        <w:t xml:space="preserve"> представить обеспечение квалификации</w:t>
      </w:r>
      <w:r w:rsidR="0035493A" w:rsidRPr="003D58E1">
        <w:rPr>
          <w:rFonts w:ascii="GHEA Grapalat" w:hAnsi="GHEA Grapalat"/>
          <w:vertAlign w:val="superscript"/>
        </w:rPr>
        <w:t>16</w:t>
      </w:r>
      <w:r w:rsidR="00952531" w:rsidRPr="003D58E1">
        <w:rPr>
          <w:rFonts w:ascii="GHEA Grapalat" w:hAnsi="GHEA Grapalat"/>
        </w:rPr>
        <w:t>,</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6516C8" w:rsidRPr="00AF0E14">
        <w:rPr>
          <w:rFonts w:ascii="GHEA Grapalat" w:hAnsi="GHEA Grapalat"/>
        </w:rPr>
        <w:t>пороцедур</w:t>
      </w:r>
      <w:r w:rsidR="006516C8" w:rsidRPr="00D3537F">
        <w:rPr>
          <w:rFonts w:ascii="GHEA Grapalat" w:hAnsi="GHEA Grapalat"/>
        </w:rPr>
        <w:t>е</w:t>
      </w:r>
      <w:r w:rsidR="006516C8">
        <w:rPr>
          <w:rFonts w:ascii="GHEA Grapalat" w:hAnsi="GHEA Grapalat"/>
        </w:rPr>
        <w:t xml:space="preserve"> </w:t>
      </w:r>
      <w:r>
        <w:rPr>
          <w:rFonts w:ascii="GHEA Grapalat" w:hAnsi="GHEA Grapalat"/>
        </w:rPr>
        <w:t xml:space="preserve">под кодом </w:t>
      </w:r>
      <w:r w:rsidR="00AF0E14" w:rsidRPr="006B18CD">
        <w:rPr>
          <w:rFonts w:ascii="GHEA Grapalat" w:hAnsi="GHEA Grapalat"/>
        </w:rPr>
        <w:t>ЕГС</w:t>
      </w:r>
      <w:r w:rsidR="00AF0E14">
        <w:rPr>
          <w:rFonts w:ascii="GHEA Grapalat" w:hAnsi="GHEA Grapalat"/>
        </w:rPr>
        <w:t>-</w:t>
      </w:r>
      <w:r w:rsidR="00AF0E14" w:rsidRPr="00C92C21">
        <w:rPr>
          <w:rFonts w:ascii="GHEA Grapalat" w:hAnsi="GHEA Grapalat"/>
        </w:rPr>
        <w:t>HMA-APDzB</w:t>
      </w:r>
      <w:r w:rsidR="00AF0E14">
        <w:rPr>
          <w:rFonts w:ascii="GHEA Grapalat" w:hAnsi="GHEA Grapalat"/>
        </w:rPr>
        <w:t>-</w:t>
      </w:r>
      <w:r w:rsidR="00AF0E14" w:rsidRPr="007C6E16">
        <w:rPr>
          <w:rFonts w:ascii="GHEA Grapalat" w:hAnsi="GHEA Grapalat"/>
        </w:rPr>
        <w:t>21</w:t>
      </w:r>
      <w:r w:rsidR="00AF0E14">
        <w:rPr>
          <w:rFonts w:ascii="GHEA Grapalat" w:hAnsi="GHEA Grapalat"/>
        </w:rPr>
        <w:t>/</w:t>
      </w:r>
      <w:r w:rsidR="00D3537F">
        <w:rPr>
          <w:rFonts w:ascii="GHEA Grapalat" w:hAnsi="GHEA Grapalat"/>
        </w:rPr>
        <w:t>4</w:t>
      </w:r>
      <w:r w:rsidR="00AF0E14" w:rsidRPr="00413E59">
        <w:rPr>
          <w:rFonts w:ascii="GHEA Grapalat" w:hAnsi="GHEA Grapalat"/>
        </w:rPr>
        <w:t xml:space="preserve">  </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lastRenderedPageBreak/>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7C2844" w:rsidRPr="00AF0E14">
        <w:rPr>
          <w:rFonts w:ascii="GHEA Grapalat" w:hAnsi="GHEA Grapalat"/>
        </w:rPr>
        <w:t>пороцедур</w:t>
      </w:r>
      <w:r w:rsidR="007C2844" w:rsidRPr="00D3537F">
        <w:rPr>
          <w:rFonts w:ascii="GHEA Grapalat" w:hAnsi="GHEA Grapalat"/>
        </w:rPr>
        <w:t>у</w:t>
      </w:r>
      <w:r w:rsidR="007C2844">
        <w:rPr>
          <w:rFonts w:ascii="GHEA Grapalat" w:hAnsi="GHEA Grapalat"/>
        </w:rPr>
        <w:t xml:space="preserve"> </w:t>
      </w:r>
      <w:r>
        <w:rPr>
          <w:rFonts w:ascii="GHEA Grapalat" w:hAnsi="GHEA Grapalat"/>
        </w:rPr>
        <w:t xml:space="preserve">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2"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7"/>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7C2844" w:rsidRDefault="00D043C1" w:rsidP="00D043C1">
      <w:pPr>
        <w:pStyle w:val="Heading3"/>
        <w:keepNext w:val="0"/>
        <w:widowControl w:val="0"/>
        <w:spacing w:after="160" w:line="240" w:lineRule="auto"/>
        <w:ind w:firstLine="567"/>
        <w:jc w:val="right"/>
        <w:rPr>
          <w:rFonts w:ascii="Sylfaen" w:hAnsi="Sylfaen"/>
          <w:i w:val="0"/>
          <w:sz w:val="24"/>
          <w:szCs w:val="24"/>
        </w:rPr>
      </w:pPr>
      <w:r w:rsidRPr="007C2844">
        <w:rPr>
          <w:rFonts w:ascii="Sylfaen" w:hAnsi="Sylfaen"/>
          <w:i w:val="0"/>
          <w:sz w:val="24"/>
          <w:szCs w:val="24"/>
        </w:rPr>
        <w:t>Приложение № 1,1</w:t>
      </w:r>
    </w:p>
    <w:p w:rsidR="007C2844" w:rsidRPr="00AF0E14" w:rsidRDefault="007C2844" w:rsidP="007C2844">
      <w:pPr>
        <w:pStyle w:val="BodyTextIndent3"/>
        <w:widowControl w:val="0"/>
        <w:spacing w:after="160" w:line="240" w:lineRule="auto"/>
        <w:jc w:val="right"/>
        <w:rPr>
          <w:rFonts w:ascii="Sylfaen" w:hAnsi="Sylfaen"/>
          <w:sz w:val="24"/>
          <w:szCs w:val="24"/>
        </w:rPr>
      </w:pPr>
      <w:r w:rsidRPr="00AF0E14">
        <w:rPr>
          <w:rFonts w:ascii="Sylfaen" w:hAnsi="Sylfaen"/>
          <w:sz w:val="24"/>
          <w:szCs w:val="24"/>
        </w:rPr>
        <w:t xml:space="preserve">к Приглашению на пороцедуру закупки </w:t>
      </w:r>
    </w:p>
    <w:p w:rsidR="007C2844" w:rsidRPr="00AF0E14" w:rsidRDefault="007C2844" w:rsidP="007C2844">
      <w:pPr>
        <w:pStyle w:val="BodyTextIndent3"/>
        <w:widowControl w:val="0"/>
        <w:spacing w:after="160" w:line="240" w:lineRule="auto"/>
        <w:jc w:val="right"/>
        <w:rPr>
          <w:rFonts w:ascii="Sylfaen" w:hAnsi="Sylfaen" w:cs="Arial"/>
          <w:sz w:val="24"/>
          <w:szCs w:val="24"/>
        </w:rPr>
      </w:pPr>
      <w:r w:rsidRPr="00AF0E14">
        <w:rPr>
          <w:rFonts w:ascii="Sylfaen" w:hAnsi="Sylfaen"/>
          <w:sz w:val="24"/>
          <w:szCs w:val="24"/>
        </w:rPr>
        <w:t xml:space="preserve">у одного лица вследствии чрезвычайной ситуации </w:t>
      </w:r>
      <w:r w:rsidRPr="00AF0E14">
        <w:rPr>
          <w:rFonts w:ascii="Sylfaen" w:hAnsi="Sylfaen" w:cs="Arial"/>
          <w:sz w:val="24"/>
          <w:szCs w:val="24"/>
        </w:rPr>
        <w:br/>
      </w:r>
      <w:r w:rsidRPr="00AF0E14">
        <w:rPr>
          <w:rFonts w:ascii="Sylfaen" w:hAnsi="Sylfaen"/>
          <w:sz w:val="24"/>
          <w:szCs w:val="24"/>
        </w:rPr>
        <w:t xml:space="preserve">под кодом </w:t>
      </w:r>
      <w:r w:rsidRPr="006B18CD">
        <w:rPr>
          <w:rFonts w:ascii="GHEA Grapalat" w:hAnsi="GHEA Grapalat"/>
          <w:sz w:val="24"/>
          <w:szCs w:val="24"/>
        </w:rPr>
        <w:t>ЕГС</w:t>
      </w:r>
      <w:r>
        <w:rPr>
          <w:rFonts w:ascii="GHEA Grapalat" w:hAnsi="GHEA Grapalat"/>
          <w:sz w:val="24"/>
          <w:szCs w:val="24"/>
        </w:rPr>
        <w:t>-</w:t>
      </w:r>
      <w:r w:rsidRPr="00C92C21">
        <w:rPr>
          <w:rFonts w:ascii="GHEA Grapalat" w:hAnsi="GHEA Grapalat"/>
          <w:sz w:val="24"/>
          <w:szCs w:val="24"/>
        </w:rPr>
        <w:t>HMA-APDzB</w:t>
      </w:r>
      <w:r>
        <w:rPr>
          <w:rFonts w:ascii="GHEA Grapalat" w:hAnsi="GHEA Grapalat"/>
          <w:sz w:val="24"/>
          <w:szCs w:val="24"/>
        </w:rPr>
        <w:t>-</w:t>
      </w:r>
      <w:r w:rsidRPr="007C6E16">
        <w:rPr>
          <w:rFonts w:ascii="GHEA Grapalat" w:hAnsi="GHEA Grapalat"/>
          <w:sz w:val="24"/>
          <w:szCs w:val="24"/>
        </w:rPr>
        <w:t>21</w:t>
      </w:r>
      <w:r>
        <w:rPr>
          <w:rFonts w:ascii="GHEA Grapalat" w:hAnsi="GHEA Grapalat"/>
          <w:sz w:val="24"/>
          <w:szCs w:val="24"/>
        </w:rPr>
        <w:t>/</w:t>
      </w:r>
      <w:r w:rsidR="00D3537F" w:rsidRPr="00D3537F">
        <w:rPr>
          <w:rFonts w:ascii="GHEA Grapalat" w:hAnsi="GHEA Grapalat"/>
          <w:sz w:val="24"/>
          <w:szCs w:val="24"/>
        </w:rPr>
        <w:t>4</w:t>
      </w:r>
      <w:r w:rsidRPr="00413E59">
        <w:rPr>
          <w:rFonts w:ascii="GHEA Grapalat" w:hAnsi="GHEA Grapalat"/>
          <w:sz w:val="24"/>
          <w:szCs w:val="24"/>
        </w:rPr>
        <w:t xml:space="preserve">  </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487A29" w:rsidRPr="00487A29">
        <w:rPr>
          <w:rFonts w:ascii="GHEA Grapalat" w:hAnsi="GHEA Grapalat"/>
        </w:rPr>
        <w:t xml:space="preserve">пороцедуры </w:t>
      </w:r>
      <w:r w:rsidRPr="009044F1">
        <w:rPr>
          <w:rFonts w:ascii="GHEA Grapalat" w:hAnsi="GHEA Grapalat"/>
        </w:rPr>
        <w:t xml:space="preserve">под кодом </w:t>
      </w:r>
      <w:r w:rsidR="00487A29" w:rsidRPr="006B18CD">
        <w:rPr>
          <w:rFonts w:ascii="GHEA Grapalat" w:hAnsi="GHEA Grapalat"/>
        </w:rPr>
        <w:t>ЕГС</w:t>
      </w:r>
      <w:r w:rsidR="00487A29">
        <w:rPr>
          <w:rFonts w:ascii="GHEA Grapalat" w:hAnsi="GHEA Grapalat"/>
        </w:rPr>
        <w:t>-</w:t>
      </w:r>
      <w:r w:rsidR="00487A29" w:rsidRPr="00C92C21">
        <w:rPr>
          <w:rFonts w:ascii="GHEA Grapalat" w:hAnsi="GHEA Grapalat"/>
        </w:rPr>
        <w:t>HMA-APDzB</w:t>
      </w:r>
      <w:r w:rsidR="00487A29">
        <w:rPr>
          <w:rFonts w:ascii="GHEA Grapalat" w:hAnsi="GHEA Grapalat"/>
        </w:rPr>
        <w:t>-</w:t>
      </w:r>
      <w:r w:rsidR="00487A29" w:rsidRPr="007C6E16">
        <w:rPr>
          <w:rFonts w:ascii="GHEA Grapalat" w:hAnsi="GHEA Grapalat"/>
        </w:rPr>
        <w:t>21</w:t>
      </w:r>
      <w:r w:rsidR="00487A29">
        <w:rPr>
          <w:rFonts w:ascii="GHEA Grapalat" w:hAnsi="GHEA Grapalat"/>
        </w:rPr>
        <w:t>/</w:t>
      </w:r>
      <w:r w:rsidR="00D3537F" w:rsidRPr="00D3537F">
        <w:rPr>
          <w:rFonts w:ascii="GHEA Grapalat" w:hAnsi="GHEA Grapalat"/>
        </w:rPr>
        <w:t>4</w:t>
      </w:r>
      <w:r w:rsidR="00487A29" w:rsidRPr="00413E59">
        <w:rPr>
          <w:rFonts w:ascii="GHEA Grapalat" w:hAnsi="GHEA Grapalat"/>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Pr="000B7B2C" w:rsidRDefault="00AB6E69" w:rsidP="00AB6E69">
      <w:pPr>
        <w:jc w:val="right"/>
        <w:rPr>
          <w:rFonts w:ascii="Sylfaen" w:hAnsi="Sylfaen"/>
        </w:rPr>
      </w:pPr>
      <w:r w:rsidRPr="000B7B2C">
        <w:rPr>
          <w:rFonts w:ascii="Sylfaen" w:hAnsi="Sylfaen"/>
        </w:rPr>
        <w:lastRenderedPageBreak/>
        <w:t>Приложение 1.</w:t>
      </w:r>
      <w:r w:rsidR="000B5664" w:rsidRPr="000B7B2C">
        <w:rPr>
          <w:rFonts w:ascii="Sylfaen" w:hAnsi="Sylfaen"/>
        </w:rPr>
        <w:t>2</w:t>
      </w:r>
      <w:r w:rsidRPr="000B7B2C">
        <w:rPr>
          <w:rFonts w:ascii="Sylfaen" w:hAnsi="Sylfaen"/>
        </w:rPr>
        <w:t xml:space="preserve">** </w:t>
      </w:r>
    </w:p>
    <w:p w:rsidR="000B7B2C" w:rsidRPr="00AF0E14" w:rsidRDefault="000B7B2C" w:rsidP="000B7B2C">
      <w:pPr>
        <w:pStyle w:val="BodyTextIndent3"/>
        <w:widowControl w:val="0"/>
        <w:spacing w:after="160" w:line="240" w:lineRule="auto"/>
        <w:jc w:val="right"/>
        <w:rPr>
          <w:rFonts w:ascii="Sylfaen" w:hAnsi="Sylfaen"/>
          <w:sz w:val="24"/>
          <w:szCs w:val="24"/>
        </w:rPr>
      </w:pPr>
      <w:r w:rsidRPr="00AF0E14">
        <w:rPr>
          <w:rFonts w:ascii="Sylfaen" w:hAnsi="Sylfaen"/>
          <w:sz w:val="24"/>
          <w:szCs w:val="24"/>
        </w:rPr>
        <w:t xml:space="preserve">к Приглашению на пороцедуру закупки </w:t>
      </w:r>
    </w:p>
    <w:p w:rsidR="000B7B2C" w:rsidRPr="00AF0E14" w:rsidRDefault="000B7B2C" w:rsidP="000B7B2C">
      <w:pPr>
        <w:pStyle w:val="BodyTextIndent3"/>
        <w:widowControl w:val="0"/>
        <w:spacing w:after="160" w:line="240" w:lineRule="auto"/>
        <w:jc w:val="right"/>
        <w:rPr>
          <w:rFonts w:ascii="Sylfaen" w:hAnsi="Sylfaen" w:cs="Arial"/>
          <w:sz w:val="24"/>
          <w:szCs w:val="24"/>
        </w:rPr>
      </w:pPr>
      <w:r w:rsidRPr="00AF0E14">
        <w:rPr>
          <w:rFonts w:ascii="Sylfaen" w:hAnsi="Sylfaen"/>
          <w:sz w:val="24"/>
          <w:szCs w:val="24"/>
        </w:rPr>
        <w:t xml:space="preserve">у одного лица вследствии чрезвычайной ситуации </w:t>
      </w:r>
      <w:r w:rsidRPr="00AF0E14">
        <w:rPr>
          <w:rFonts w:ascii="Sylfaen" w:hAnsi="Sylfaen" w:cs="Arial"/>
          <w:sz w:val="24"/>
          <w:szCs w:val="24"/>
        </w:rPr>
        <w:br/>
      </w:r>
      <w:r w:rsidRPr="00AF0E14">
        <w:rPr>
          <w:rFonts w:ascii="Sylfaen" w:hAnsi="Sylfaen"/>
          <w:sz w:val="24"/>
          <w:szCs w:val="24"/>
        </w:rPr>
        <w:t xml:space="preserve">под кодом </w:t>
      </w:r>
      <w:r w:rsidRPr="006B18CD">
        <w:rPr>
          <w:rFonts w:ascii="GHEA Grapalat" w:hAnsi="GHEA Grapalat"/>
          <w:sz w:val="24"/>
          <w:szCs w:val="24"/>
        </w:rPr>
        <w:t>ЕГС</w:t>
      </w:r>
      <w:r>
        <w:rPr>
          <w:rFonts w:ascii="GHEA Grapalat" w:hAnsi="GHEA Grapalat"/>
          <w:sz w:val="24"/>
          <w:szCs w:val="24"/>
        </w:rPr>
        <w:t>-</w:t>
      </w:r>
      <w:r w:rsidRPr="00C92C21">
        <w:rPr>
          <w:rFonts w:ascii="GHEA Grapalat" w:hAnsi="GHEA Grapalat"/>
          <w:sz w:val="24"/>
          <w:szCs w:val="24"/>
        </w:rPr>
        <w:t>HMA-APDzB</w:t>
      </w:r>
      <w:r>
        <w:rPr>
          <w:rFonts w:ascii="GHEA Grapalat" w:hAnsi="GHEA Grapalat"/>
          <w:sz w:val="24"/>
          <w:szCs w:val="24"/>
        </w:rPr>
        <w:t>-</w:t>
      </w:r>
      <w:r w:rsidRPr="007C6E16">
        <w:rPr>
          <w:rFonts w:ascii="GHEA Grapalat" w:hAnsi="GHEA Grapalat"/>
          <w:sz w:val="24"/>
          <w:szCs w:val="24"/>
        </w:rPr>
        <w:t>21</w:t>
      </w:r>
      <w:r>
        <w:rPr>
          <w:rFonts w:ascii="GHEA Grapalat" w:hAnsi="GHEA Grapalat"/>
          <w:sz w:val="24"/>
          <w:szCs w:val="24"/>
        </w:rPr>
        <w:t>/</w:t>
      </w:r>
      <w:r w:rsidR="00D3537F" w:rsidRPr="00D3537F">
        <w:rPr>
          <w:rFonts w:ascii="GHEA Grapalat" w:hAnsi="GHEA Grapalat"/>
          <w:sz w:val="24"/>
          <w:szCs w:val="24"/>
        </w:rPr>
        <w:t>4</w:t>
      </w:r>
      <w:r w:rsidRPr="00413E59">
        <w:rPr>
          <w:rFonts w:ascii="GHEA Grapalat" w:hAnsi="GHEA Grapalat"/>
          <w:sz w:val="24"/>
          <w:szCs w:val="24"/>
        </w:rPr>
        <w:t xml:space="preserve">  </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965CDA">
        <w:tc>
          <w:tcPr>
            <w:tcW w:w="2836"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6"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6"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6"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6" w:type="dxa"/>
            <w:shd w:val="clear" w:color="auto" w:fill="D9E2F3"/>
            <w:vAlign w:val="center"/>
          </w:tcPr>
          <w:p w:rsidR="00F016A2" w:rsidRPr="00FD1EE4" w:rsidRDefault="00F016A2" w:rsidP="00965CD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6" w:type="dxa"/>
            <w:shd w:val="clear" w:color="auto" w:fill="D9E2F3"/>
            <w:vAlign w:val="center"/>
          </w:tcPr>
          <w:p w:rsidR="00F016A2" w:rsidRPr="00FD1EE4" w:rsidRDefault="00F016A2" w:rsidP="00965CD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965CDA">
            <w:pPr>
              <w:spacing w:before="240" w:after="240"/>
              <w:ind w:left="993" w:hanging="851"/>
              <w:rPr>
                <w:rFonts w:ascii="GHEA Grapalat" w:eastAsia="GHEA Grapalat" w:hAnsi="GHEA Grapalat" w:cs="GHEA Grapalat"/>
              </w:rPr>
            </w:pPr>
          </w:p>
        </w:tc>
      </w:tr>
      <w:tr w:rsidR="00F016A2" w:rsidRPr="00FD1EE4" w:rsidTr="00965CDA">
        <w:tc>
          <w:tcPr>
            <w:tcW w:w="2836" w:type="dxa"/>
            <w:shd w:val="clear" w:color="auto" w:fill="D9E2F3"/>
            <w:vAlign w:val="center"/>
          </w:tcPr>
          <w:p w:rsidR="00F016A2" w:rsidRPr="00FD1EE4" w:rsidRDefault="00F016A2" w:rsidP="00965CDA">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965CDA">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965CDA">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rPr>
          <w:trHeight w:val="1487"/>
        </w:trPr>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965CDA">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965CDA">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965CDA">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rPr>
          <w:trHeight w:val="1361"/>
        </w:trPr>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исполнительного </w:t>
            </w:r>
            <w:r w:rsidRPr="00421E0E">
              <w:rPr>
                <w:rFonts w:ascii="GHEA Grapalat" w:eastAsia="GHEA Grapalat" w:hAnsi="GHEA Grapalat" w:cs="GHEA Grapalat"/>
                <w:color w:val="000000"/>
              </w:rPr>
              <w:lastRenderedPageBreak/>
              <w:t>органа</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965CDA">
        <w:tc>
          <w:tcPr>
            <w:tcW w:w="2836"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6" w:type="dxa"/>
            <w:shd w:val="clear" w:color="auto" w:fill="D9E2F3"/>
            <w:vAlign w:val="center"/>
          </w:tcPr>
          <w:p w:rsidR="00F016A2" w:rsidRPr="00FD1EE4" w:rsidRDefault="00F016A2" w:rsidP="00965CDA">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445D30" w:rsidP="00965CDA">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445D30" w:rsidP="00965CDA">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965CDA">
        <w:tc>
          <w:tcPr>
            <w:tcW w:w="2837"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7"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7"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7" w:type="dxa"/>
            <w:shd w:val="clear" w:color="auto" w:fill="D9E2F3"/>
            <w:vAlign w:val="center"/>
          </w:tcPr>
          <w:p w:rsidR="00F016A2" w:rsidRPr="00FD1EE4" w:rsidRDefault="00F016A2" w:rsidP="00965CD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445D30" w:rsidP="00965CDA">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445D30" w:rsidP="00965CDA">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965CDA">
        <w:tc>
          <w:tcPr>
            <w:tcW w:w="2837" w:type="dxa"/>
            <w:shd w:val="clear" w:color="auto" w:fill="D9E2F3"/>
            <w:vAlign w:val="center"/>
          </w:tcPr>
          <w:p w:rsidR="00F016A2" w:rsidRPr="00B047A2"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7" w:type="dxa"/>
            <w:shd w:val="clear" w:color="auto" w:fill="D9E2F3"/>
            <w:vAlign w:val="center"/>
          </w:tcPr>
          <w:p w:rsidR="00F016A2" w:rsidRPr="00FD1EE4" w:rsidRDefault="00F016A2" w:rsidP="00965CD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7"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7" w:type="dxa"/>
            <w:shd w:val="clear" w:color="auto" w:fill="D9E2F3"/>
            <w:vAlign w:val="center"/>
          </w:tcPr>
          <w:p w:rsidR="00F016A2" w:rsidRPr="00FD1EE4" w:rsidRDefault="00F016A2" w:rsidP="00965CD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445D30" w:rsidP="00965CDA">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445D30" w:rsidP="00965CDA">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965CDA">
        <w:tc>
          <w:tcPr>
            <w:tcW w:w="2836"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6"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6"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6"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6"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6"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965CDA">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965CDA">
        <w:tc>
          <w:tcPr>
            <w:tcW w:w="2977"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977"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977"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977"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977"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965CDA">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965CDA">
        <w:tc>
          <w:tcPr>
            <w:tcW w:w="2943"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943"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943"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943"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FD1EE4" w:rsidRDefault="00F016A2" w:rsidP="00965CDA">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965CDA">
        <w:tc>
          <w:tcPr>
            <w:tcW w:w="2837"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7"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7"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7"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965CDA">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965CDA">
        <w:trPr>
          <w:trHeight w:val="924"/>
        </w:trPr>
        <w:tc>
          <w:tcPr>
            <w:tcW w:w="9016" w:type="dxa"/>
            <w:gridSpan w:val="2"/>
            <w:vAlign w:val="center"/>
          </w:tcPr>
          <w:p w:rsidR="00F016A2" w:rsidRPr="00FD1EE4" w:rsidRDefault="00445D30" w:rsidP="00965CDA">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965CDA">
        <w:trPr>
          <w:trHeight w:val="684"/>
        </w:trPr>
        <w:tc>
          <w:tcPr>
            <w:tcW w:w="4508"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rPr>
          <w:trHeight w:val="1282"/>
        </w:trPr>
        <w:tc>
          <w:tcPr>
            <w:tcW w:w="4508"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445D30" w:rsidP="00965CDA">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445D30" w:rsidP="00965CDA">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965CDA">
        <w:tc>
          <w:tcPr>
            <w:tcW w:w="9016" w:type="dxa"/>
            <w:gridSpan w:val="2"/>
            <w:vAlign w:val="center"/>
          </w:tcPr>
          <w:p w:rsidR="00F016A2" w:rsidRPr="00FD1EE4" w:rsidRDefault="00445D30" w:rsidP="00965CDA">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965CDA">
        <w:tc>
          <w:tcPr>
            <w:tcW w:w="9016" w:type="dxa"/>
            <w:gridSpan w:val="2"/>
            <w:vAlign w:val="center"/>
          </w:tcPr>
          <w:p w:rsidR="00F016A2" w:rsidRPr="00FD1EE4" w:rsidRDefault="00445D30" w:rsidP="00965CDA">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965CDA">
        <w:trPr>
          <w:trHeight w:val="924"/>
        </w:trPr>
        <w:tc>
          <w:tcPr>
            <w:tcW w:w="9016" w:type="dxa"/>
            <w:gridSpan w:val="2"/>
            <w:vAlign w:val="center"/>
          </w:tcPr>
          <w:p w:rsidR="00F016A2" w:rsidRPr="00FD1EE4" w:rsidRDefault="00445D30" w:rsidP="00965CDA">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965CDA">
        <w:trPr>
          <w:trHeight w:val="684"/>
        </w:trPr>
        <w:tc>
          <w:tcPr>
            <w:tcW w:w="4508"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rPr>
          <w:trHeight w:val="1282"/>
        </w:trPr>
        <w:tc>
          <w:tcPr>
            <w:tcW w:w="4508"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445D30" w:rsidP="00965CDA">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445D30" w:rsidP="00965CDA">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965CDA">
        <w:tc>
          <w:tcPr>
            <w:tcW w:w="9016" w:type="dxa"/>
            <w:gridSpan w:val="2"/>
            <w:vAlign w:val="center"/>
          </w:tcPr>
          <w:p w:rsidR="00F016A2" w:rsidRPr="00FD1EE4" w:rsidRDefault="00445D30" w:rsidP="00965CDA">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965CDA">
        <w:tc>
          <w:tcPr>
            <w:tcW w:w="9016" w:type="dxa"/>
            <w:gridSpan w:val="2"/>
            <w:vAlign w:val="center"/>
          </w:tcPr>
          <w:p w:rsidR="00F016A2" w:rsidRPr="00FD1EE4" w:rsidRDefault="00445D30" w:rsidP="00965CDA">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965CDA">
        <w:tc>
          <w:tcPr>
            <w:tcW w:w="9016" w:type="dxa"/>
            <w:gridSpan w:val="2"/>
            <w:vAlign w:val="center"/>
          </w:tcPr>
          <w:p w:rsidR="00F016A2" w:rsidRPr="00FD1EE4" w:rsidRDefault="00445D30" w:rsidP="00965CDA">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965CDA">
        <w:tc>
          <w:tcPr>
            <w:tcW w:w="9016" w:type="dxa"/>
            <w:gridSpan w:val="2"/>
            <w:vAlign w:val="center"/>
          </w:tcPr>
          <w:p w:rsidR="00F016A2" w:rsidRPr="00FD1EE4" w:rsidRDefault="00445D30" w:rsidP="00965CDA">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965CDA">
        <w:tc>
          <w:tcPr>
            <w:tcW w:w="2837"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7"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445D30" w:rsidP="00965CDA">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445D30" w:rsidP="00965CDA">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965CDA">
        <w:tc>
          <w:tcPr>
            <w:tcW w:w="2837"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w:t>
            </w:r>
            <w:r w:rsidRPr="005D151C">
              <w:rPr>
                <w:rFonts w:ascii="GHEA Grapalat" w:eastAsia="GHEA Grapalat" w:hAnsi="GHEA Grapalat" w:cs="GHEA Grapalat"/>
                <w:color w:val="000000"/>
              </w:rPr>
              <w:lastRenderedPageBreak/>
              <w:t>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445D30" w:rsidP="00965CDA">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445D30" w:rsidP="00965CDA">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965CDA">
        <w:tc>
          <w:tcPr>
            <w:tcW w:w="2837"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7"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965CDA">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965CDA">
        <w:trPr>
          <w:trHeight w:val="853"/>
        </w:trPr>
        <w:tc>
          <w:tcPr>
            <w:tcW w:w="2835" w:type="dxa"/>
            <w:vMerge w:val="restart"/>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xml:space="preserve">, для </w:t>
            </w:r>
            <w:r w:rsidRPr="00407276">
              <w:rPr>
                <w:rFonts w:ascii="GHEA Grapalat" w:eastAsia="GHEA Grapalat" w:hAnsi="GHEA Grapalat" w:cs="GHEA Grapalat"/>
                <w:color w:val="000000"/>
              </w:rPr>
              <w:lastRenderedPageBreak/>
              <w:t>которого организация является промежуточным юридическим лицом</w:t>
            </w:r>
          </w:p>
        </w:tc>
        <w:tc>
          <w:tcPr>
            <w:tcW w:w="6180" w:type="dxa"/>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rPr>
          <w:trHeight w:val="850"/>
        </w:trPr>
        <w:tc>
          <w:tcPr>
            <w:tcW w:w="2835" w:type="dxa"/>
            <w:vMerge/>
            <w:shd w:val="clear" w:color="auto" w:fill="D9E2F3"/>
            <w:vAlign w:val="center"/>
          </w:tcPr>
          <w:p w:rsidR="00F016A2" w:rsidRPr="00FD1EE4" w:rsidRDefault="00F016A2" w:rsidP="00965CD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rPr>
          <w:trHeight w:val="850"/>
        </w:trPr>
        <w:tc>
          <w:tcPr>
            <w:tcW w:w="2835" w:type="dxa"/>
            <w:vMerge/>
            <w:shd w:val="clear" w:color="auto" w:fill="D9E2F3"/>
            <w:vAlign w:val="center"/>
          </w:tcPr>
          <w:p w:rsidR="00F016A2" w:rsidRPr="00FD1EE4" w:rsidRDefault="00F016A2" w:rsidP="00965CD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rPr>
          <w:trHeight w:val="850"/>
        </w:trPr>
        <w:tc>
          <w:tcPr>
            <w:tcW w:w="2835" w:type="dxa"/>
            <w:vMerge/>
            <w:shd w:val="clear" w:color="auto" w:fill="D9E2F3"/>
            <w:vAlign w:val="center"/>
          </w:tcPr>
          <w:p w:rsidR="00F016A2" w:rsidRPr="00FD1EE4" w:rsidRDefault="00F016A2" w:rsidP="00965CD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rPr>
          <w:trHeight w:val="850"/>
        </w:trPr>
        <w:tc>
          <w:tcPr>
            <w:tcW w:w="2835" w:type="dxa"/>
            <w:vMerge/>
            <w:shd w:val="clear" w:color="auto" w:fill="D9E2F3"/>
            <w:vAlign w:val="center"/>
          </w:tcPr>
          <w:p w:rsidR="00F016A2" w:rsidRPr="00FD1EE4" w:rsidRDefault="00F016A2" w:rsidP="00965CD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965CDA">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965CDA">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p>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rsidTr="00965CDA">
        <w:tc>
          <w:tcPr>
            <w:tcW w:w="9016" w:type="dxa"/>
            <w:shd w:val="clear" w:color="auto" w:fill="DBE5F1" w:themeFill="accent1" w:themeFillTint="33"/>
          </w:tcPr>
          <w:p w:rsidR="00F016A2" w:rsidRPr="00FD1EE4" w:rsidRDefault="00F016A2" w:rsidP="00965CD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965CDA">
        <w:trPr>
          <w:trHeight w:val="10187"/>
        </w:trPr>
        <w:tc>
          <w:tcPr>
            <w:tcW w:w="9016" w:type="dxa"/>
          </w:tcPr>
          <w:p w:rsidR="00F016A2" w:rsidRPr="00FD1EE4" w:rsidRDefault="00F016A2" w:rsidP="00965CDA">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4"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w:t>
      </w:r>
      <w:r w:rsidRPr="000306ED">
        <w:rPr>
          <w:rFonts w:ascii="GHEA Grapalat" w:hAnsi="GHEA Grapalat"/>
        </w:rPr>
        <w:lastRenderedPageBreak/>
        <w:t>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lastRenderedPageBreak/>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w:t>
      </w:r>
      <w:r w:rsidRPr="000306ED">
        <w:rPr>
          <w:rFonts w:ascii="GHEA Grapalat" w:hAnsi="GHEA Grapalat"/>
        </w:rPr>
        <w:lastRenderedPageBreak/>
        <w:t>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0B7B2C" w:rsidRDefault="00AF0EF7" w:rsidP="00B013C0">
      <w:pPr>
        <w:jc w:val="right"/>
        <w:rPr>
          <w:rFonts w:ascii="Sylfaen" w:hAnsi="Sylfaen"/>
        </w:rPr>
      </w:pPr>
      <w:r>
        <w:rPr>
          <w:rFonts w:ascii="GHEA Grapalat" w:hAnsi="GHEA Grapalat"/>
          <w:b/>
        </w:rPr>
        <w:br w:type="page"/>
      </w:r>
      <w:r w:rsidR="00B2572B" w:rsidRPr="000B7B2C">
        <w:rPr>
          <w:rFonts w:ascii="Sylfaen" w:hAnsi="Sylfaen"/>
        </w:rPr>
        <w:lastRenderedPageBreak/>
        <w:t xml:space="preserve">Приложение № </w:t>
      </w:r>
      <w:r w:rsidR="00B048B2" w:rsidRPr="000B7B2C">
        <w:rPr>
          <w:rFonts w:ascii="Sylfaen" w:hAnsi="Sylfaen"/>
        </w:rPr>
        <w:t>2</w:t>
      </w:r>
    </w:p>
    <w:p w:rsidR="000B7B2C" w:rsidRPr="00AF0E14" w:rsidRDefault="000B7B2C" w:rsidP="000B7B2C">
      <w:pPr>
        <w:pStyle w:val="BodyTextIndent3"/>
        <w:widowControl w:val="0"/>
        <w:spacing w:after="160" w:line="240" w:lineRule="auto"/>
        <w:jc w:val="right"/>
        <w:rPr>
          <w:rFonts w:ascii="Sylfaen" w:hAnsi="Sylfaen"/>
          <w:sz w:val="24"/>
          <w:szCs w:val="24"/>
        </w:rPr>
      </w:pPr>
      <w:r w:rsidRPr="00AF0E14">
        <w:rPr>
          <w:rFonts w:ascii="Sylfaen" w:hAnsi="Sylfaen"/>
          <w:sz w:val="24"/>
          <w:szCs w:val="24"/>
        </w:rPr>
        <w:t xml:space="preserve">к Приглашению на пороцедуру закупки </w:t>
      </w:r>
    </w:p>
    <w:p w:rsidR="000B7B2C" w:rsidRPr="00AF0E14" w:rsidRDefault="000B7B2C" w:rsidP="000B7B2C">
      <w:pPr>
        <w:pStyle w:val="BodyTextIndent3"/>
        <w:widowControl w:val="0"/>
        <w:spacing w:after="160" w:line="240" w:lineRule="auto"/>
        <w:jc w:val="right"/>
        <w:rPr>
          <w:rFonts w:ascii="Sylfaen" w:hAnsi="Sylfaen" w:cs="Arial"/>
          <w:sz w:val="24"/>
          <w:szCs w:val="24"/>
        </w:rPr>
      </w:pPr>
      <w:r w:rsidRPr="00AF0E14">
        <w:rPr>
          <w:rFonts w:ascii="Sylfaen" w:hAnsi="Sylfaen"/>
          <w:sz w:val="24"/>
          <w:szCs w:val="24"/>
        </w:rPr>
        <w:t xml:space="preserve">у одного лица вследствии чрезвычайной ситуации </w:t>
      </w:r>
      <w:r w:rsidRPr="00AF0E14">
        <w:rPr>
          <w:rFonts w:ascii="Sylfaen" w:hAnsi="Sylfaen" w:cs="Arial"/>
          <w:sz w:val="24"/>
          <w:szCs w:val="24"/>
        </w:rPr>
        <w:br/>
      </w:r>
      <w:r w:rsidRPr="00AF0E14">
        <w:rPr>
          <w:rFonts w:ascii="Sylfaen" w:hAnsi="Sylfaen"/>
          <w:sz w:val="24"/>
          <w:szCs w:val="24"/>
        </w:rPr>
        <w:t xml:space="preserve">под кодом </w:t>
      </w:r>
      <w:r w:rsidRPr="006B18CD">
        <w:rPr>
          <w:rFonts w:ascii="GHEA Grapalat" w:hAnsi="GHEA Grapalat"/>
          <w:sz w:val="24"/>
          <w:szCs w:val="24"/>
        </w:rPr>
        <w:t>ЕГС</w:t>
      </w:r>
      <w:r>
        <w:rPr>
          <w:rFonts w:ascii="GHEA Grapalat" w:hAnsi="GHEA Grapalat"/>
          <w:sz w:val="24"/>
          <w:szCs w:val="24"/>
        </w:rPr>
        <w:t>-</w:t>
      </w:r>
      <w:r w:rsidRPr="00C92C21">
        <w:rPr>
          <w:rFonts w:ascii="GHEA Grapalat" w:hAnsi="GHEA Grapalat"/>
          <w:sz w:val="24"/>
          <w:szCs w:val="24"/>
        </w:rPr>
        <w:t>HMA-APDzB</w:t>
      </w:r>
      <w:r>
        <w:rPr>
          <w:rFonts w:ascii="GHEA Grapalat" w:hAnsi="GHEA Grapalat"/>
          <w:sz w:val="24"/>
          <w:szCs w:val="24"/>
        </w:rPr>
        <w:t>-</w:t>
      </w:r>
      <w:r w:rsidRPr="007C6E16">
        <w:rPr>
          <w:rFonts w:ascii="GHEA Grapalat" w:hAnsi="GHEA Grapalat"/>
          <w:sz w:val="24"/>
          <w:szCs w:val="24"/>
        </w:rPr>
        <w:t>21</w:t>
      </w:r>
      <w:r>
        <w:rPr>
          <w:rFonts w:ascii="GHEA Grapalat" w:hAnsi="GHEA Grapalat"/>
          <w:sz w:val="24"/>
          <w:szCs w:val="24"/>
        </w:rPr>
        <w:t>/</w:t>
      </w:r>
      <w:r w:rsidR="00D3537F" w:rsidRPr="00D3537F">
        <w:rPr>
          <w:rFonts w:ascii="GHEA Grapalat" w:hAnsi="GHEA Grapalat"/>
          <w:sz w:val="24"/>
          <w:szCs w:val="24"/>
        </w:rPr>
        <w:t>4</w:t>
      </w:r>
      <w:r w:rsidRPr="00413E59">
        <w:rPr>
          <w:rFonts w:ascii="GHEA Grapalat" w:hAnsi="GHEA Grapalat"/>
          <w:sz w:val="24"/>
          <w:szCs w:val="24"/>
        </w:rPr>
        <w:t xml:space="preserve">  </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D3537F"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w:t>
      </w:r>
      <w:r w:rsidR="000B7B2C" w:rsidRPr="000B7B2C">
        <w:rPr>
          <w:rFonts w:ascii="GHEA Grapalat" w:hAnsi="GHEA Grapalat"/>
          <w:spacing w:val="-6"/>
        </w:rPr>
        <w:t>пороцедуры</w:t>
      </w:r>
      <w:r w:rsidR="000B7B2C" w:rsidRPr="005744FC">
        <w:rPr>
          <w:rFonts w:ascii="GHEA Grapalat" w:hAnsi="GHEA Grapalat"/>
          <w:spacing w:val="-6"/>
        </w:rPr>
        <w:t xml:space="preserve"> </w:t>
      </w:r>
      <w:r w:rsidRPr="005744FC">
        <w:rPr>
          <w:rFonts w:ascii="GHEA Grapalat" w:hAnsi="GHEA Grapalat"/>
          <w:spacing w:val="-6"/>
        </w:rPr>
        <w:t xml:space="preserve">под кодом </w:t>
      </w:r>
      <w:r w:rsidR="000B7B2C" w:rsidRPr="006B18CD">
        <w:rPr>
          <w:rFonts w:ascii="GHEA Grapalat" w:hAnsi="GHEA Grapalat"/>
        </w:rPr>
        <w:t>ЕГС</w:t>
      </w:r>
      <w:r w:rsidR="000B7B2C">
        <w:rPr>
          <w:rFonts w:ascii="GHEA Grapalat" w:hAnsi="GHEA Grapalat"/>
        </w:rPr>
        <w:t>-</w:t>
      </w:r>
      <w:r w:rsidR="000B7B2C" w:rsidRPr="00C92C21">
        <w:rPr>
          <w:rFonts w:ascii="GHEA Grapalat" w:hAnsi="GHEA Grapalat"/>
        </w:rPr>
        <w:t>HMA-APDzB</w:t>
      </w:r>
      <w:r w:rsidR="000B7B2C">
        <w:rPr>
          <w:rFonts w:ascii="GHEA Grapalat" w:hAnsi="GHEA Grapalat"/>
        </w:rPr>
        <w:t>-</w:t>
      </w:r>
      <w:r w:rsidR="000B7B2C" w:rsidRPr="007C6E16">
        <w:rPr>
          <w:rFonts w:ascii="GHEA Grapalat" w:hAnsi="GHEA Grapalat"/>
        </w:rPr>
        <w:t>21</w:t>
      </w:r>
      <w:r w:rsidR="000B7B2C">
        <w:rPr>
          <w:rFonts w:ascii="GHEA Grapalat" w:hAnsi="GHEA Grapalat"/>
        </w:rPr>
        <w:t>/</w:t>
      </w:r>
      <w:r w:rsidR="00D3537F" w:rsidRPr="00D3537F">
        <w:rPr>
          <w:rFonts w:ascii="GHEA Grapalat" w:hAnsi="GHEA Grapalat"/>
        </w:rPr>
        <w:t>4</w:t>
      </w:r>
      <w:r w:rsidR="000B7B2C">
        <w:rPr>
          <w:rFonts w:ascii="GHEA Grapalat" w:hAnsi="GHEA Grapalat"/>
        </w:rPr>
        <w:t xml:space="preserve"> </w:t>
      </w:r>
      <w:r w:rsidR="000B7B2C" w:rsidRPr="00D3537F">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8"/>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1525D" w:rsidRPr="00DE2AE3" w:rsidRDefault="0061525D" w:rsidP="0061525D">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Pr="00DE2AE3">
        <w:rPr>
          <w:rFonts w:ascii="GHEA Grapalat" w:hAnsi="GHEA Grapalat"/>
          <w:i/>
          <w:sz w:val="22"/>
          <w:szCs w:val="22"/>
        </w:rPr>
        <w:t>2</w:t>
      </w:r>
    </w:p>
    <w:p w:rsidR="0061525D" w:rsidRPr="00AF0E14" w:rsidRDefault="0061525D" w:rsidP="0061525D">
      <w:pPr>
        <w:pStyle w:val="BodyTextIndent3"/>
        <w:widowControl w:val="0"/>
        <w:spacing w:after="160" w:line="240" w:lineRule="auto"/>
        <w:jc w:val="right"/>
        <w:rPr>
          <w:rFonts w:ascii="Sylfaen" w:hAnsi="Sylfaen"/>
          <w:sz w:val="24"/>
          <w:szCs w:val="24"/>
        </w:rPr>
      </w:pPr>
      <w:r w:rsidRPr="00AF0E14">
        <w:rPr>
          <w:rFonts w:ascii="Sylfaen" w:hAnsi="Sylfaen"/>
          <w:sz w:val="24"/>
          <w:szCs w:val="24"/>
        </w:rPr>
        <w:t xml:space="preserve">к Приглашению на пороцедуру закупки </w:t>
      </w:r>
    </w:p>
    <w:p w:rsidR="0061525D" w:rsidRPr="00AF0E14" w:rsidRDefault="0061525D" w:rsidP="0061525D">
      <w:pPr>
        <w:pStyle w:val="BodyTextIndent3"/>
        <w:widowControl w:val="0"/>
        <w:spacing w:after="160" w:line="240" w:lineRule="auto"/>
        <w:jc w:val="right"/>
        <w:rPr>
          <w:rFonts w:ascii="Sylfaen" w:hAnsi="Sylfaen" w:cs="Arial"/>
          <w:sz w:val="24"/>
          <w:szCs w:val="24"/>
        </w:rPr>
      </w:pPr>
      <w:r w:rsidRPr="00AF0E14">
        <w:rPr>
          <w:rFonts w:ascii="Sylfaen" w:hAnsi="Sylfaen"/>
          <w:sz w:val="24"/>
          <w:szCs w:val="24"/>
        </w:rPr>
        <w:t xml:space="preserve">у одного лица вследствии чрезвычайной ситуации </w:t>
      </w:r>
      <w:r w:rsidRPr="00AF0E14">
        <w:rPr>
          <w:rFonts w:ascii="Sylfaen" w:hAnsi="Sylfaen" w:cs="Arial"/>
          <w:sz w:val="24"/>
          <w:szCs w:val="24"/>
        </w:rPr>
        <w:br/>
      </w:r>
      <w:r w:rsidRPr="00AF0E14">
        <w:rPr>
          <w:rFonts w:ascii="Sylfaen" w:hAnsi="Sylfaen"/>
          <w:sz w:val="24"/>
          <w:szCs w:val="24"/>
        </w:rPr>
        <w:t xml:space="preserve">под кодом </w:t>
      </w:r>
      <w:r w:rsidRPr="006B18CD">
        <w:rPr>
          <w:rFonts w:ascii="GHEA Grapalat" w:hAnsi="GHEA Grapalat"/>
          <w:sz w:val="24"/>
          <w:szCs w:val="24"/>
        </w:rPr>
        <w:t>ЕГС</w:t>
      </w:r>
      <w:r>
        <w:rPr>
          <w:rFonts w:ascii="GHEA Grapalat" w:hAnsi="GHEA Grapalat"/>
          <w:sz w:val="24"/>
          <w:szCs w:val="24"/>
        </w:rPr>
        <w:t>-</w:t>
      </w:r>
      <w:r w:rsidRPr="00C92C21">
        <w:rPr>
          <w:rFonts w:ascii="GHEA Grapalat" w:hAnsi="GHEA Grapalat"/>
          <w:sz w:val="24"/>
          <w:szCs w:val="24"/>
        </w:rPr>
        <w:t>HMA-APDzB</w:t>
      </w:r>
      <w:r>
        <w:rPr>
          <w:rFonts w:ascii="GHEA Grapalat" w:hAnsi="GHEA Grapalat"/>
          <w:sz w:val="24"/>
          <w:szCs w:val="24"/>
        </w:rPr>
        <w:t>-</w:t>
      </w:r>
      <w:r w:rsidRPr="007C6E16">
        <w:rPr>
          <w:rFonts w:ascii="GHEA Grapalat" w:hAnsi="GHEA Grapalat"/>
          <w:sz w:val="24"/>
          <w:szCs w:val="24"/>
        </w:rPr>
        <w:t>21</w:t>
      </w:r>
      <w:r>
        <w:rPr>
          <w:rFonts w:ascii="GHEA Grapalat" w:hAnsi="GHEA Grapalat"/>
          <w:sz w:val="24"/>
          <w:szCs w:val="24"/>
        </w:rPr>
        <w:t>/</w:t>
      </w:r>
      <w:r w:rsidR="00D3537F" w:rsidRPr="00D3537F">
        <w:rPr>
          <w:rFonts w:ascii="GHEA Grapalat" w:hAnsi="GHEA Grapalat"/>
          <w:sz w:val="24"/>
          <w:szCs w:val="24"/>
        </w:rPr>
        <w:t>4</w:t>
      </w:r>
      <w:r w:rsidRPr="00413E59">
        <w:rPr>
          <w:rFonts w:ascii="GHEA Grapalat" w:hAnsi="GHEA Grapalat"/>
          <w:sz w:val="24"/>
          <w:szCs w:val="24"/>
        </w:rPr>
        <w:t xml:space="preserve">  </w:t>
      </w:r>
    </w:p>
    <w:p w:rsidR="0061525D" w:rsidRPr="00B138F3" w:rsidRDefault="0061525D" w:rsidP="0061525D">
      <w:pPr>
        <w:widowControl w:val="0"/>
        <w:spacing w:after="160"/>
        <w:jc w:val="center"/>
        <w:rPr>
          <w:rFonts w:ascii="GHEA Grapalat" w:hAnsi="GHEA Grapalat"/>
          <w:b/>
          <w:sz w:val="22"/>
          <w:szCs w:val="22"/>
        </w:rPr>
      </w:pPr>
    </w:p>
    <w:p w:rsidR="0061525D" w:rsidRPr="00B138F3" w:rsidRDefault="0061525D" w:rsidP="0061525D">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61525D" w:rsidRPr="00B138F3" w:rsidRDefault="0061525D" w:rsidP="0061525D">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61525D" w:rsidRPr="00B138F3" w:rsidTr="00D04A2A">
        <w:tc>
          <w:tcPr>
            <w:tcW w:w="4786" w:type="dxa"/>
          </w:tcPr>
          <w:p w:rsidR="0061525D" w:rsidRPr="00B138F3" w:rsidRDefault="0061525D" w:rsidP="00D04A2A">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61525D" w:rsidRPr="00B138F3" w:rsidRDefault="0061525D" w:rsidP="00D04A2A">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9"/>
              <w:t>**</w:t>
            </w:r>
          </w:p>
        </w:tc>
      </w:tr>
    </w:tbl>
    <w:p w:rsidR="0061525D" w:rsidRPr="00B138F3" w:rsidRDefault="0061525D" w:rsidP="0061525D">
      <w:pPr>
        <w:widowControl w:val="0"/>
        <w:spacing w:after="160"/>
        <w:rPr>
          <w:rFonts w:ascii="GHEA Grapalat" w:hAnsi="GHEA Grapalat" w:cs="GHEA Grapalat"/>
          <w:b/>
          <w:sz w:val="22"/>
          <w:szCs w:val="22"/>
        </w:rPr>
      </w:pPr>
    </w:p>
    <w:p w:rsidR="0061525D" w:rsidRPr="00B138F3" w:rsidRDefault="0061525D" w:rsidP="0061525D">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61525D" w:rsidRPr="00B138F3" w:rsidRDefault="0061525D" w:rsidP="0061525D">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61525D" w:rsidRPr="00B138F3" w:rsidRDefault="0061525D" w:rsidP="0061525D">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61525D" w:rsidRPr="00B138F3" w:rsidRDefault="0061525D" w:rsidP="0061525D">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61525D" w:rsidRPr="00B138F3" w:rsidRDefault="0061525D" w:rsidP="0061525D">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1525D" w:rsidRPr="00B138F3" w:rsidRDefault="0061525D" w:rsidP="0061525D">
      <w:pPr>
        <w:widowControl w:val="0"/>
        <w:spacing w:after="160"/>
        <w:ind w:firstLine="709"/>
        <w:jc w:val="both"/>
        <w:rPr>
          <w:rFonts w:ascii="GHEA Grapalat" w:hAnsi="GHEA Grapalat" w:cs="GHEA Grapalat"/>
          <w:sz w:val="22"/>
          <w:szCs w:val="22"/>
        </w:rPr>
      </w:pPr>
    </w:p>
    <w:p w:rsidR="0061525D" w:rsidRPr="00B138F3" w:rsidRDefault="0061525D" w:rsidP="0061525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61525D" w:rsidRPr="00B138F3" w:rsidRDefault="0061525D" w:rsidP="0061525D">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p>
    <w:p w:rsidR="0061525D" w:rsidRPr="00B138F3" w:rsidRDefault="0061525D" w:rsidP="0061525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Pr="0061525D">
        <w:rPr>
          <w:rFonts w:ascii="GHEA Grapalat" w:hAnsi="GHEA Grapalat"/>
          <w:b/>
        </w:rPr>
        <w:t>ЕГС-HMA-APDzB-21/</w:t>
      </w:r>
      <w:r w:rsidR="00D3537F">
        <w:rPr>
          <w:rFonts w:ascii="GHEA Grapalat" w:hAnsi="GHEA Grapalat"/>
          <w:b/>
        </w:rPr>
        <w:t>4</w:t>
      </w:r>
      <w:r w:rsidRPr="00413E59">
        <w:rPr>
          <w:rFonts w:ascii="GHEA Grapalat" w:hAnsi="GHEA Grapalat"/>
        </w:rPr>
        <w:t xml:space="preserve">  </w:t>
      </w:r>
      <w:r w:rsidRPr="00C90F08">
        <w:rPr>
          <w:rFonts w:ascii="GHEA Grapalat" w:hAnsi="GHEA Grapalat"/>
          <w:b/>
        </w:rPr>
        <w:t>.</w:t>
      </w:r>
    </w:p>
    <w:p w:rsidR="0061525D" w:rsidRPr="00B138F3" w:rsidRDefault="0061525D" w:rsidP="0061525D">
      <w:pPr>
        <w:widowControl w:val="0"/>
        <w:tabs>
          <w:tab w:val="left" w:pos="567"/>
        </w:tabs>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61525D" w:rsidRPr="00B138F3" w:rsidRDefault="0061525D" w:rsidP="0061525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61525D" w:rsidRPr="00B138F3" w:rsidRDefault="0061525D" w:rsidP="0061525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1525D" w:rsidRPr="00B138F3" w:rsidRDefault="0061525D" w:rsidP="0061525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1525D" w:rsidRPr="00B138F3" w:rsidRDefault="0061525D" w:rsidP="0061525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1525D" w:rsidRPr="00B138F3" w:rsidRDefault="0061525D" w:rsidP="0061525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61525D" w:rsidRPr="00B138F3" w:rsidRDefault="0061525D" w:rsidP="0061525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1525D" w:rsidRPr="00B138F3" w:rsidRDefault="0061525D" w:rsidP="0061525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61525D" w:rsidRPr="00B138F3" w:rsidRDefault="0061525D" w:rsidP="0061525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61525D" w:rsidRPr="00B138F3" w:rsidRDefault="0061525D" w:rsidP="0061525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61525D" w:rsidRPr="00B138F3" w:rsidRDefault="0061525D" w:rsidP="0061525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1525D" w:rsidRPr="00B138F3" w:rsidRDefault="0061525D" w:rsidP="0061525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61525D" w:rsidRPr="00B138F3" w:rsidRDefault="0061525D" w:rsidP="0061525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61525D" w:rsidRPr="00B138F3" w:rsidRDefault="0061525D" w:rsidP="0061525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61525D" w:rsidRPr="00B138F3" w:rsidRDefault="0061525D" w:rsidP="0061525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61525D" w:rsidRPr="00B138F3" w:rsidRDefault="0061525D" w:rsidP="0061525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61525D" w:rsidRPr="00B138F3" w:rsidDel="00A13215" w:rsidRDefault="0061525D" w:rsidP="0061525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61525D" w:rsidRPr="00B138F3" w:rsidRDefault="0061525D" w:rsidP="0061525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1525D" w:rsidRPr="00B138F3" w:rsidRDefault="0061525D" w:rsidP="0061525D">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61525D" w:rsidRPr="00B138F3" w:rsidRDefault="0061525D" w:rsidP="0061525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61525D" w:rsidRPr="00B138F3" w:rsidRDefault="0061525D" w:rsidP="0061525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61525D" w:rsidRPr="00B138F3" w:rsidRDefault="0061525D" w:rsidP="0061525D">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rsidR="0061525D" w:rsidRPr="00B138F3" w:rsidRDefault="0061525D" w:rsidP="0061525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61525D" w:rsidRPr="00B138F3" w:rsidRDefault="0061525D" w:rsidP="0061525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61525D" w:rsidRPr="00B138F3" w:rsidRDefault="0061525D" w:rsidP="0061525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61525D" w:rsidRPr="00B138F3" w:rsidRDefault="0061525D" w:rsidP="0061525D">
      <w:pPr>
        <w:widowControl w:val="0"/>
        <w:spacing w:after="160"/>
        <w:jc w:val="right"/>
        <w:rPr>
          <w:rFonts w:ascii="GHEA Grapalat" w:hAnsi="GHEA Grapalat"/>
          <w:sz w:val="22"/>
          <w:szCs w:val="22"/>
        </w:rPr>
      </w:pPr>
    </w:p>
    <w:p w:rsidR="0061525D" w:rsidRPr="00B138F3" w:rsidRDefault="0061525D" w:rsidP="0061525D">
      <w:pPr>
        <w:widowControl w:val="0"/>
        <w:spacing w:after="160"/>
        <w:jc w:val="right"/>
        <w:rPr>
          <w:rFonts w:ascii="GHEA Grapalat" w:hAnsi="GHEA Grapalat"/>
          <w:sz w:val="22"/>
          <w:szCs w:val="22"/>
        </w:rPr>
      </w:pPr>
      <w:r w:rsidRPr="00B138F3">
        <w:rPr>
          <w:rFonts w:ascii="GHEA Grapalat" w:hAnsi="GHEA Grapalat"/>
          <w:sz w:val="22"/>
          <w:szCs w:val="22"/>
        </w:rPr>
        <w:t>М. П.</w:t>
      </w:r>
    </w:p>
    <w:p w:rsidR="0061525D" w:rsidRPr="00B138F3" w:rsidRDefault="0061525D" w:rsidP="0061525D">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61525D" w:rsidRPr="00B138F3" w:rsidRDefault="0061525D" w:rsidP="0061525D">
      <w:pPr>
        <w:widowControl w:val="0"/>
        <w:spacing w:after="160"/>
        <w:jc w:val="both"/>
        <w:rPr>
          <w:rFonts w:ascii="GHEA Grapalat" w:hAnsi="GHEA Grapalat"/>
          <w:sz w:val="22"/>
          <w:szCs w:val="22"/>
        </w:rPr>
      </w:pPr>
    </w:p>
    <w:p w:rsidR="0061525D" w:rsidRPr="00B138F3" w:rsidRDefault="0061525D" w:rsidP="0061525D">
      <w:pPr>
        <w:widowControl w:val="0"/>
        <w:spacing w:after="160"/>
        <w:jc w:val="both"/>
        <w:rPr>
          <w:rFonts w:ascii="GHEA Grapalat" w:hAnsi="GHEA Grapalat"/>
          <w:sz w:val="22"/>
          <w:szCs w:val="22"/>
        </w:rPr>
      </w:pPr>
    </w:p>
    <w:p w:rsidR="0061525D" w:rsidRPr="00B138F3" w:rsidRDefault="0061525D" w:rsidP="0061525D">
      <w:pPr>
        <w:rPr>
          <w:sz w:val="22"/>
          <w:szCs w:val="22"/>
        </w:rPr>
      </w:pPr>
    </w:p>
    <w:p w:rsidR="0061525D" w:rsidRPr="00B138F3" w:rsidRDefault="0061525D" w:rsidP="0061525D">
      <w:pPr>
        <w:widowControl w:val="0"/>
        <w:spacing w:after="160"/>
        <w:ind w:left="567" w:right="565"/>
        <w:jc w:val="both"/>
        <w:rPr>
          <w:rFonts w:ascii="GHEA Grapalat" w:hAnsi="GHEA Grapalat"/>
          <w:sz w:val="22"/>
          <w:szCs w:val="22"/>
        </w:rPr>
      </w:pPr>
    </w:p>
    <w:p w:rsidR="0061525D" w:rsidRPr="00B138F3" w:rsidRDefault="0061525D" w:rsidP="0061525D">
      <w:pPr>
        <w:widowControl w:val="0"/>
        <w:spacing w:after="160"/>
        <w:ind w:left="567" w:right="565"/>
        <w:jc w:val="center"/>
        <w:rPr>
          <w:rFonts w:ascii="GHEA Grapalat" w:hAnsi="GHEA Grapalat"/>
          <w:b/>
          <w:sz w:val="22"/>
          <w:szCs w:val="22"/>
        </w:rPr>
      </w:pPr>
    </w:p>
    <w:p w:rsidR="0061525D" w:rsidRPr="00B138F3" w:rsidRDefault="0061525D" w:rsidP="0061525D">
      <w:pPr>
        <w:widowControl w:val="0"/>
        <w:spacing w:after="160"/>
        <w:ind w:left="567" w:right="565"/>
        <w:jc w:val="center"/>
        <w:rPr>
          <w:rFonts w:ascii="GHEA Grapalat" w:hAnsi="GHEA Grapalat"/>
          <w:b/>
          <w:sz w:val="22"/>
          <w:szCs w:val="22"/>
        </w:rPr>
      </w:pPr>
    </w:p>
    <w:p w:rsidR="0061525D" w:rsidRPr="00B138F3" w:rsidRDefault="0061525D" w:rsidP="0061525D">
      <w:pPr>
        <w:widowControl w:val="0"/>
        <w:spacing w:after="160"/>
        <w:ind w:left="567" w:right="565"/>
        <w:jc w:val="center"/>
        <w:rPr>
          <w:rFonts w:ascii="GHEA Grapalat" w:hAnsi="GHEA Grapalat"/>
          <w:b/>
          <w:sz w:val="22"/>
          <w:szCs w:val="22"/>
        </w:rPr>
      </w:pPr>
    </w:p>
    <w:p w:rsidR="0061525D" w:rsidRPr="00B138F3" w:rsidRDefault="0061525D" w:rsidP="0061525D">
      <w:pPr>
        <w:widowControl w:val="0"/>
        <w:spacing w:after="160"/>
        <w:ind w:left="567" w:right="565"/>
        <w:jc w:val="center"/>
        <w:rPr>
          <w:rFonts w:ascii="GHEA Grapalat" w:hAnsi="GHEA Grapalat"/>
          <w:b/>
          <w:sz w:val="22"/>
          <w:szCs w:val="22"/>
        </w:rPr>
      </w:pPr>
    </w:p>
    <w:p w:rsidR="0061525D" w:rsidRPr="00B138F3" w:rsidRDefault="0061525D" w:rsidP="0061525D">
      <w:pPr>
        <w:widowControl w:val="0"/>
        <w:spacing w:after="160"/>
        <w:ind w:left="567" w:right="565"/>
        <w:jc w:val="center"/>
        <w:rPr>
          <w:rFonts w:ascii="GHEA Grapalat" w:hAnsi="GHEA Grapalat"/>
          <w:b/>
          <w:sz w:val="22"/>
          <w:szCs w:val="22"/>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1525D" w:rsidRPr="00B138F3" w:rsidTr="00D04A2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D04A2A">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61525D" w:rsidRPr="00B138F3" w:rsidTr="00D04A2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D04A2A">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61525D" w:rsidRPr="00B138F3" w:rsidTr="00D04A2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D04A2A">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61525D" w:rsidRPr="00B138F3" w:rsidTr="00D04A2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D04A2A">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61525D" w:rsidRPr="00B138F3" w:rsidTr="00D04A2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D04A2A">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61525D" w:rsidRPr="00B138F3" w:rsidTr="00D04A2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D04A2A">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61525D" w:rsidRPr="00B138F3" w:rsidTr="00D04A2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D04A2A">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61525D" w:rsidRPr="00B138F3" w:rsidTr="00D04A2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D04A2A">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1525D" w:rsidRPr="00201A0E" w:rsidTr="00D04A2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201A0E" w:rsidRDefault="0061525D" w:rsidP="00D04A2A">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61525D" w:rsidRPr="00201A0E" w:rsidTr="00D04A2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201A0E" w:rsidRDefault="0061525D" w:rsidP="00D04A2A">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61525D" w:rsidRPr="00201A0E" w:rsidTr="00D04A2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201A0E" w:rsidRDefault="0061525D" w:rsidP="00D04A2A">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61525D" w:rsidRPr="00201A0E" w:rsidTr="00D04A2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201A0E" w:rsidRDefault="0061525D" w:rsidP="00D04A2A">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61525D" w:rsidRPr="00201A0E" w:rsidTr="00D04A2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201A0E" w:rsidRDefault="0061525D" w:rsidP="00D04A2A">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61525D" w:rsidRPr="00B138F3" w:rsidTr="00D04A2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D04A2A">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61525D" w:rsidRPr="00B138F3" w:rsidTr="00D04A2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D04A2A">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61525D" w:rsidRPr="00B138F3" w:rsidTr="00D04A2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D04A2A">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61525D" w:rsidRPr="00B138F3" w:rsidTr="00D04A2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D04A2A">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61525D" w:rsidRPr="00B138F3" w:rsidTr="00D04A2A">
        <w:trPr>
          <w:trHeight w:val="424"/>
        </w:trPr>
        <w:tc>
          <w:tcPr>
            <w:tcW w:w="10980" w:type="dxa"/>
            <w:gridSpan w:val="2"/>
            <w:tcBorders>
              <w:top w:val="single" w:sz="4" w:space="0" w:color="auto"/>
              <w:left w:val="single" w:sz="4" w:space="0" w:color="auto"/>
              <w:right w:val="single" w:sz="4" w:space="0" w:color="000000"/>
            </w:tcBorders>
            <w:noWrap/>
            <w:vAlign w:val="bottom"/>
          </w:tcPr>
          <w:p w:rsidR="0061525D" w:rsidRPr="00B138F3" w:rsidRDefault="0061525D" w:rsidP="00D04A2A">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1525D" w:rsidRPr="00B138F3" w:rsidTr="00D04A2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D04A2A">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61525D" w:rsidRPr="00B138F3" w:rsidTr="00D04A2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D04A2A">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61525D" w:rsidRPr="00B138F3" w:rsidTr="00D04A2A">
        <w:trPr>
          <w:trHeight w:val="2194"/>
        </w:trPr>
        <w:tc>
          <w:tcPr>
            <w:tcW w:w="5616" w:type="dxa"/>
            <w:tcBorders>
              <w:top w:val="nil"/>
              <w:left w:val="single" w:sz="4" w:space="0" w:color="auto"/>
              <w:bottom w:val="single" w:sz="4" w:space="0" w:color="auto"/>
              <w:right w:val="single" w:sz="4" w:space="0" w:color="auto"/>
            </w:tcBorders>
            <w:noWrap/>
            <w:vAlign w:val="bottom"/>
          </w:tcPr>
          <w:p w:rsidR="0061525D" w:rsidRPr="00B138F3" w:rsidRDefault="0061525D" w:rsidP="00D04A2A">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61525D" w:rsidRPr="00B138F3" w:rsidRDefault="0061525D" w:rsidP="00D04A2A">
            <w:pPr>
              <w:widowControl w:val="0"/>
              <w:spacing w:after="160"/>
              <w:rPr>
                <w:rFonts w:ascii="GHEA Grapalat" w:hAnsi="GHEA Grapalat" w:cs="Sylfaen"/>
              </w:rPr>
            </w:pPr>
          </w:p>
          <w:p w:rsidR="0061525D" w:rsidRPr="00B138F3" w:rsidRDefault="0061525D" w:rsidP="00D04A2A">
            <w:pPr>
              <w:widowControl w:val="0"/>
              <w:spacing w:after="160"/>
              <w:jc w:val="right"/>
              <w:rPr>
                <w:rFonts w:ascii="GHEA Grapalat" w:hAnsi="GHEA Grapalat" w:cs="Tahoma"/>
              </w:rPr>
            </w:pPr>
            <w:r w:rsidRPr="00B138F3">
              <w:rPr>
                <w:rFonts w:ascii="GHEA Grapalat" w:hAnsi="GHEA Grapalat"/>
              </w:rPr>
              <w:t>/____________________/</w:t>
            </w:r>
          </w:p>
          <w:p w:rsidR="0061525D" w:rsidRPr="00B138F3" w:rsidRDefault="0061525D" w:rsidP="00D04A2A">
            <w:pPr>
              <w:widowControl w:val="0"/>
              <w:spacing w:after="160"/>
              <w:rPr>
                <w:rFonts w:ascii="GHEA Grapalat" w:hAnsi="GHEA Grapalat" w:cs="Sylfaen"/>
              </w:rPr>
            </w:pPr>
          </w:p>
          <w:p w:rsidR="0061525D" w:rsidRPr="00B138F3" w:rsidRDefault="0061525D" w:rsidP="00D04A2A">
            <w:pPr>
              <w:widowControl w:val="0"/>
              <w:spacing w:after="160"/>
              <w:jc w:val="right"/>
              <w:rPr>
                <w:rFonts w:ascii="GHEA Grapalat" w:hAnsi="GHEA Grapalat" w:cs="Sylfaen"/>
              </w:rPr>
            </w:pPr>
            <w:r w:rsidRPr="00B138F3">
              <w:rPr>
                <w:rFonts w:ascii="GHEA Grapalat" w:hAnsi="GHEA Grapalat"/>
              </w:rPr>
              <w:t>/____________________/</w:t>
            </w:r>
          </w:p>
          <w:p w:rsidR="0061525D" w:rsidRPr="00B138F3" w:rsidRDefault="0061525D" w:rsidP="00D04A2A">
            <w:pPr>
              <w:widowControl w:val="0"/>
              <w:spacing w:after="160"/>
              <w:rPr>
                <w:rFonts w:ascii="GHEA Grapalat" w:hAnsi="GHEA Grapalat" w:cs="Sylfaen"/>
              </w:rPr>
            </w:pPr>
          </w:p>
          <w:p w:rsidR="0061525D" w:rsidRPr="00B138F3" w:rsidRDefault="0061525D" w:rsidP="00D04A2A">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61525D" w:rsidRPr="00B138F3" w:rsidRDefault="0061525D" w:rsidP="00D04A2A">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61525D" w:rsidRPr="00B138F3" w:rsidRDefault="0061525D" w:rsidP="00D04A2A">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61525D" w:rsidRPr="00B138F3" w:rsidRDefault="0061525D" w:rsidP="00D04A2A">
            <w:pPr>
              <w:widowControl w:val="0"/>
              <w:spacing w:after="160"/>
              <w:rPr>
                <w:rFonts w:ascii="GHEA Grapalat" w:hAnsi="GHEA Grapalat" w:cs="Sylfaen"/>
              </w:rPr>
            </w:pPr>
          </w:p>
          <w:p w:rsidR="0061525D" w:rsidRPr="00B138F3" w:rsidRDefault="0061525D" w:rsidP="00D04A2A">
            <w:pPr>
              <w:widowControl w:val="0"/>
              <w:spacing w:after="160"/>
              <w:jc w:val="right"/>
              <w:rPr>
                <w:rFonts w:ascii="GHEA Grapalat" w:hAnsi="GHEA Grapalat" w:cs="Sylfaen"/>
              </w:rPr>
            </w:pPr>
            <w:r w:rsidRPr="00B138F3">
              <w:rPr>
                <w:rFonts w:ascii="GHEA Grapalat" w:hAnsi="GHEA Grapalat"/>
              </w:rPr>
              <w:t>/____________________/</w:t>
            </w:r>
          </w:p>
          <w:p w:rsidR="0061525D" w:rsidRPr="00B138F3" w:rsidRDefault="0061525D" w:rsidP="00D04A2A">
            <w:pPr>
              <w:widowControl w:val="0"/>
              <w:spacing w:after="160"/>
              <w:jc w:val="right"/>
              <w:rPr>
                <w:rFonts w:ascii="GHEA Grapalat" w:hAnsi="GHEA Grapalat" w:cs="Tahoma"/>
              </w:rPr>
            </w:pPr>
          </w:p>
          <w:p w:rsidR="0061525D" w:rsidRPr="00B138F3" w:rsidRDefault="0061525D" w:rsidP="00D04A2A">
            <w:pPr>
              <w:widowControl w:val="0"/>
              <w:spacing w:after="160"/>
              <w:jc w:val="right"/>
              <w:rPr>
                <w:rFonts w:ascii="GHEA Grapalat" w:hAnsi="GHEA Grapalat" w:cs="Sylfaen"/>
              </w:rPr>
            </w:pPr>
            <w:r w:rsidRPr="00B138F3">
              <w:rPr>
                <w:rFonts w:ascii="GHEA Grapalat" w:hAnsi="GHEA Grapalat"/>
              </w:rPr>
              <w:t>/____________________/</w:t>
            </w:r>
          </w:p>
          <w:p w:rsidR="0061525D" w:rsidRPr="00B138F3" w:rsidRDefault="0061525D" w:rsidP="00D04A2A">
            <w:pPr>
              <w:widowControl w:val="0"/>
              <w:spacing w:after="160"/>
              <w:rPr>
                <w:rFonts w:ascii="GHEA Grapalat" w:hAnsi="GHEA Grapalat" w:cs="Sylfaen"/>
              </w:rPr>
            </w:pPr>
          </w:p>
          <w:p w:rsidR="0061525D" w:rsidRPr="00B138F3" w:rsidRDefault="0061525D" w:rsidP="00D04A2A">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61525D" w:rsidRPr="00B138F3" w:rsidTr="00D04A2A">
        <w:trPr>
          <w:trHeight w:val="2194"/>
        </w:trPr>
        <w:tc>
          <w:tcPr>
            <w:tcW w:w="5616" w:type="dxa"/>
            <w:tcBorders>
              <w:top w:val="single" w:sz="4" w:space="0" w:color="auto"/>
              <w:left w:val="single" w:sz="4" w:space="0" w:color="auto"/>
              <w:right w:val="single" w:sz="4" w:space="0" w:color="auto"/>
            </w:tcBorders>
            <w:noWrap/>
            <w:vAlign w:val="bottom"/>
          </w:tcPr>
          <w:p w:rsidR="0061525D" w:rsidRPr="00B138F3" w:rsidRDefault="0061525D" w:rsidP="00D04A2A">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61525D" w:rsidRPr="00B138F3" w:rsidRDefault="0061525D" w:rsidP="00D04A2A">
            <w:pPr>
              <w:widowControl w:val="0"/>
              <w:spacing w:after="160"/>
              <w:rPr>
                <w:rFonts w:ascii="GHEA Grapalat" w:hAnsi="GHEA Grapalat"/>
              </w:rPr>
            </w:pPr>
          </w:p>
          <w:p w:rsidR="0061525D" w:rsidRPr="00B138F3" w:rsidRDefault="0061525D" w:rsidP="00D04A2A">
            <w:pPr>
              <w:widowControl w:val="0"/>
              <w:jc w:val="right"/>
              <w:rPr>
                <w:rFonts w:ascii="GHEA Grapalat" w:hAnsi="GHEA Grapalat" w:cs="Tahoma"/>
              </w:rPr>
            </w:pPr>
            <w:r w:rsidRPr="00B138F3">
              <w:rPr>
                <w:rFonts w:ascii="GHEA Grapalat" w:hAnsi="GHEA Grapalat"/>
              </w:rPr>
              <w:t>/____________________/</w:t>
            </w:r>
          </w:p>
          <w:p w:rsidR="0061525D" w:rsidRPr="00B138F3" w:rsidRDefault="0061525D" w:rsidP="00D04A2A">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61525D" w:rsidRPr="00B138F3" w:rsidRDefault="0061525D" w:rsidP="00D04A2A">
            <w:pPr>
              <w:widowControl w:val="0"/>
              <w:spacing w:after="160"/>
              <w:rPr>
                <w:rFonts w:ascii="GHEA Grapalat" w:hAnsi="GHEA Grapalat" w:cs="Tahoma"/>
              </w:rPr>
            </w:pPr>
          </w:p>
          <w:p w:rsidR="0061525D" w:rsidRPr="00B138F3" w:rsidRDefault="0061525D" w:rsidP="00D04A2A">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61525D" w:rsidRPr="00B138F3" w:rsidRDefault="0061525D" w:rsidP="00D04A2A">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61525D" w:rsidRPr="00B138F3" w:rsidRDefault="0061525D" w:rsidP="00D04A2A">
            <w:pPr>
              <w:widowControl w:val="0"/>
              <w:spacing w:after="160"/>
              <w:rPr>
                <w:rFonts w:ascii="GHEA Grapalat" w:hAnsi="GHEA Grapalat" w:cs="Tahoma"/>
              </w:rPr>
            </w:pPr>
          </w:p>
          <w:p w:rsidR="0061525D" w:rsidRPr="00B138F3" w:rsidRDefault="0061525D" w:rsidP="00D04A2A">
            <w:pPr>
              <w:widowControl w:val="0"/>
              <w:jc w:val="right"/>
              <w:rPr>
                <w:rFonts w:ascii="GHEA Grapalat" w:hAnsi="GHEA Grapalat" w:cs="Tahoma"/>
              </w:rPr>
            </w:pPr>
            <w:r w:rsidRPr="00B138F3">
              <w:rPr>
                <w:rFonts w:ascii="GHEA Grapalat" w:hAnsi="GHEA Grapalat"/>
              </w:rPr>
              <w:t>/____________________/</w:t>
            </w:r>
          </w:p>
          <w:p w:rsidR="0061525D" w:rsidRPr="00B138F3" w:rsidRDefault="0061525D" w:rsidP="00D04A2A">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61525D" w:rsidRPr="00B138F3" w:rsidRDefault="0061525D" w:rsidP="00D04A2A">
            <w:pPr>
              <w:widowControl w:val="0"/>
              <w:spacing w:after="160"/>
              <w:rPr>
                <w:rFonts w:ascii="GHEA Grapalat" w:hAnsi="GHEA Grapalat" w:cs="Arial"/>
              </w:rPr>
            </w:pPr>
          </w:p>
        </w:tc>
      </w:tr>
      <w:tr w:rsidR="0061525D" w:rsidRPr="00B138F3" w:rsidTr="00D04A2A">
        <w:trPr>
          <w:trHeight w:val="2194"/>
        </w:trPr>
        <w:tc>
          <w:tcPr>
            <w:tcW w:w="5616" w:type="dxa"/>
            <w:tcBorders>
              <w:top w:val="nil"/>
              <w:left w:val="single" w:sz="4" w:space="0" w:color="auto"/>
              <w:bottom w:val="single" w:sz="4" w:space="0" w:color="auto"/>
              <w:right w:val="single" w:sz="4" w:space="0" w:color="auto"/>
            </w:tcBorders>
            <w:noWrap/>
            <w:vAlign w:val="bottom"/>
          </w:tcPr>
          <w:p w:rsidR="0061525D" w:rsidRPr="00B138F3" w:rsidRDefault="0061525D" w:rsidP="00D04A2A">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61525D" w:rsidRPr="00B138F3" w:rsidRDefault="0061525D" w:rsidP="00D04A2A">
            <w:pPr>
              <w:widowControl w:val="0"/>
              <w:spacing w:after="160"/>
              <w:rPr>
                <w:rFonts w:ascii="GHEA Grapalat" w:hAnsi="GHEA Grapalat" w:cs="Sylfaen"/>
              </w:rPr>
            </w:pPr>
          </w:p>
          <w:p w:rsidR="0061525D" w:rsidRPr="00B138F3" w:rsidRDefault="0061525D" w:rsidP="00D04A2A">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61525D" w:rsidRPr="00B138F3" w:rsidRDefault="0061525D" w:rsidP="00D04A2A">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61525D" w:rsidRPr="00B138F3" w:rsidRDefault="0061525D" w:rsidP="00D04A2A">
            <w:pPr>
              <w:widowControl w:val="0"/>
              <w:spacing w:after="160"/>
              <w:rPr>
                <w:rFonts w:ascii="GHEA Grapalat" w:hAnsi="GHEA Grapalat"/>
              </w:rPr>
            </w:pPr>
          </w:p>
          <w:p w:rsidR="0061525D" w:rsidRPr="00B138F3" w:rsidRDefault="0061525D" w:rsidP="00D04A2A">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61525D" w:rsidRPr="00B138F3" w:rsidRDefault="0061525D" w:rsidP="0061525D">
      <w:pPr>
        <w:widowControl w:val="0"/>
        <w:spacing w:after="160"/>
        <w:jc w:val="center"/>
        <w:rPr>
          <w:rFonts w:ascii="GHEA Grapalat" w:hAnsi="GHEA Grapalat" w:cs="Sylfaen"/>
        </w:rPr>
      </w:pPr>
    </w:p>
    <w:p w:rsidR="0061525D" w:rsidRPr="00B138F3" w:rsidRDefault="0061525D" w:rsidP="0061525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1525D" w:rsidRPr="00B138F3" w:rsidRDefault="0061525D" w:rsidP="0061525D">
      <w:pPr>
        <w:rPr>
          <w:rFonts w:ascii="GHEA Grapalat" w:hAnsi="GHEA Grapalat" w:cs="Sylfaen"/>
        </w:rPr>
      </w:pPr>
      <w:r w:rsidRPr="00B138F3">
        <w:rPr>
          <w:rFonts w:ascii="GHEA Grapalat" w:hAnsi="GHEA Grapalat" w:cs="Sylfaen"/>
        </w:rPr>
        <w:br w:type="page"/>
      </w:r>
    </w:p>
    <w:p w:rsidR="0061525D" w:rsidRPr="00B138F3" w:rsidRDefault="0061525D" w:rsidP="0061525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1525D" w:rsidRPr="00B138F3" w:rsidTr="00D04A2A">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61525D" w:rsidRPr="00B138F3" w:rsidRDefault="0061525D" w:rsidP="00D04A2A">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61525D" w:rsidRPr="00B138F3" w:rsidRDefault="0061525D" w:rsidP="00D04A2A">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61525D" w:rsidRPr="00B138F3" w:rsidRDefault="0061525D" w:rsidP="00D04A2A">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61525D" w:rsidRPr="00B138F3" w:rsidRDefault="0061525D" w:rsidP="00D04A2A">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61525D" w:rsidRPr="00B138F3" w:rsidRDefault="0061525D" w:rsidP="00D04A2A">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61525D" w:rsidRPr="00B138F3" w:rsidTr="00D04A2A">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D04A2A">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DB7787" w:rsidRDefault="0061525D" w:rsidP="00D04A2A">
            <w:pPr>
              <w:widowControl w:val="0"/>
              <w:spacing w:after="120"/>
              <w:jc w:val="center"/>
              <w:rPr>
                <w:rFonts w:ascii="GHEA Grapalat" w:hAnsi="GHEA Grapalat"/>
                <w:sz w:val="18"/>
                <w:szCs w:val="18"/>
              </w:rPr>
            </w:pPr>
            <w:r w:rsidRPr="00DB7787">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Del="0010680B"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61525D" w:rsidRPr="00B138F3" w:rsidRDefault="0061525D" w:rsidP="00D04A2A">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61525D" w:rsidRPr="00B138F3" w:rsidRDefault="0061525D" w:rsidP="00D04A2A">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p>
        </w:tc>
      </w:tr>
    </w:tbl>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jc w:val="right"/>
        <w:rPr>
          <w:rFonts w:ascii="GHEA Grapalat" w:hAnsi="GHEA Grapalat" w:cs="GHEA Grapalat"/>
          <w:i/>
        </w:rPr>
      </w:pPr>
      <w:r w:rsidRPr="00B138F3">
        <w:rPr>
          <w:rFonts w:ascii="GHEA Grapalat" w:hAnsi="GHEA Grapalat"/>
          <w:i/>
        </w:rPr>
        <w:t>Приложение № 5.1</w:t>
      </w:r>
    </w:p>
    <w:p w:rsidR="0061525D" w:rsidRPr="00AF0E14" w:rsidRDefault="0061525D" w:rsidP="0061525D">
      <w:pPr>
        <w:pStyle w:val="BodyTextIndent3"/>
        <w:widowControl w:val="0"/>
        <w:spacing w:after="160" w:line="240" w:lineRule="auto"/>
        <w:jc w:val="right"/>
        <w:rPr>
          <w:rFonts w:ascii="Sylfaen" w:hAnsi="Sylfaen"/>
          <w:sz w:val="24"/>
          <w:szCs w:val="24"/>
        </w:rPr>
      </w:pPr>
      <w:r w:rsidRPr="00AF0E14">
        <w:rPr>
          <w:rFonts w:ascii="Sylfaen" w:hAnsi="Sylfaen"/>
          <w:sz w:val="24"/>
          <w:szCs w:val="24"/>
        </w:rPr>
        <w:t xml:space="preserve">к Приглашению на пороцедуру закупки </w:t>
      </w:r>
    </w:p>
    <w:p w:rsidR="0061525D" w:rsidRPr="00AF0E14" w:rsidRDefault="0061525D" w:rsidP="0061525D">
      <w:pPr>
        <w:pStyle w:val="BodyTextIndent3"/>
        <w:widowControl w:val="0"/>
        <w:spacing w:after="160" w:line="240" w:lineRule="auto"/>
        <w:jc w:val="right"/>
        <w:rPr>
          <w:rFonts w:ascii="Sylfaen" w:hAnsi="Sylfaen" w:cs="Arial"/>
          <w:sz w:val="24"/>
          <w:szCs w:val="24"/>
        </w:rPr>
      </w:pPr>
      <w:r w:rsidRPr="00AF0E14">
        <w:rPr>
          <w:rFonts w:ascii="Sylfaen" w:hAnsi="Sylfaen"/>
          <w:sz w:val="24"/>
          <w:szCs w:val="24"/>
        </w:rPr>
        <w:t xml:space="preserve">у одного лица вследствии чрезвычайной ситуации </w:t>
      </w:r>
      <w:r w:rsidRPr="00AF0E14">
        <w:rPr>
          <w:rFonts w:ascii="Sylfaen" w:hAnsi="Sylfaen" w:cs="Arial"/>
          <w:sz w:val="24"/>
          <w:szCs w:val="24"/>
        </w:rPr>
        <w:br/>
      </w:r>
      <w:r w:rsidRPr="00AF0E14">
        <w:rPr>
          <w:rFonts w:ascii="Sylfaen" w:hAnsi="Sylfaen"/>
          <w:sz w:val="24"/>
          <w:szCs w:val="24"/>
        </w:rPr>
        <w:t xml:space="preserve">под кодом </w:t>
      </w:r>
      <w:r w:rsidRPr="006B18CD">
        <w:rPr>
          <w:rFonts w:ascii="GHEA Grapalat" w:hAnsi="GHEA Grapalat"/>
          <w:sz w:val="24"/>
          <w:szCs w:val="24"/>
        </w:rPr>
        <w:t>ЕГС</w:t>
      </w:r>
      <w:r>
        <w:rPr>
          <w:rFonts w:ascii="GHEA Grapalat" w:hAnsi="GHEA Grapalat"/>
          <w:sz w:val="24"/>
          <w:szCs w:val="24"/>
        </w:rPr>
        <w:t>-</w:t>
      </w:r>
      <w:r w:rsidRPr="00C92C21">
        <w:rPr>
          <w:rFonts w:ascii="GHEA Grapalat" w:hAnsi="GHEA Grapalat"/>
          <w:sz w:val="24"/>
          <w:szCs w:val="24"/>
        </w:rPr>
        <w:t>HMA-APDzB</w:t>
      </w:r>
      <w:r>
        <w:rPr>
          <w:rFonts w:ascii="GHEA Grapalat" w:hAnsi="GHEA Grapalat"/>
          <w:sz w:val="24"/>
          <w:szCs w:val="24"/>
        </w:rPr>
        <w:t>-</w:t>
      </w:r>
      <w:r w:rsidRPr="007C6E16">
        <w:rPr>
          <w:rFonts w:ascii="GHEA Grapalat" w:hAnsi="GHEA Grapalat"/>
          <w:sz w:val="24"/>
          <w:szCs w:val="24"/>
        </w:rPr>
        <w:t>21</w:t>
      </w:r>
      <w:r>
        <w:rPr>
          <w:rFonts w:ascii="GHEA Grapalat" w:hAnsi="GHEA Grapalat"/>
          <w:sz w:val="24"/>
          <w:szCs w:val="24"/>
        </w:rPr>
        <w:t>/</w:t>
      </w:r>
      <w:r w:rsidR="00D3537F" w:rsidRPr="00D3537F">
        <w:rPr>
          <w:rFonts w:ascii="GHEA Grapalat" w:hAnsi="GHEA Grapalat"/>
          <w:sz w:val="24"/>
          <w:szCs w:val="24"/>
        </w:rPr>
        <w:t>4</w:t>
      </w:r>
      <w:r w:rsidRPr="00413E59">
        <w:rPr>
          <w:rFonts w:ascii="GHEA Grapalat" w:hAnsi="GHEA Grapalat"/>
          <w:sz w:val="24"/>
          <w:szCs w:val="24"/>
        </w:rPr>
        <w:t xml:space="preserve">  </w:t>
      </w:r>
    </w:p>
    <w:p w:rsidR="0061525D" w:rsidRPr="00B138F3" w:rsidRDefault="0061525D" w:rsidP="0061525D">
      <w:pPr>
        <w:widowControl w:val="0"/>
        <w:spacing w:after="160"/>
        <w:jc w:val="center"/>
        <w:rPr>
          <w:rFonts w:ascii="GHEA Grapalat" w:hAnsi="GHEA Grapalat"/>
          <w:b/>
        </w:rPr>
      </w:pPr>
    </w:p>
    <w:p w:rsidR="0061525D" w:rsidRPr="00B138F3" w:rsidRDefault="0061525D" w:rsidP="0061525D">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61525D" w:rsidRPr="00B138F3" w:rsidRDefault="0061525D" w:rsidP="0061525D">
      <w:pPr>
        <w:widowControl w:val="0"/>
        <w:spacing w:after="160"/>
        <w:jc w:val="center"/>
        <w:rPr>
          <w:rFonts w:ascii="GHEA Grapalat" w:hAnsi="GHEA Grapalat" w:cs="GHEA Grapalat"/>
          <w:b/>
        </w:rPr>
      </w:pPr>
      <w:r w:rsidRPr="00B138F3">
        <w:rPr>
          <w:rFonts w:ascii="GHEA Grapalat" w:hAnsi="GHEA Grapalat"/>
          <w:b/>
        </w:rPr>
        <w:lastRenderedPageBreak/>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61525D" w:rsidRPr="00B138F3" w:rsidTr="00D04A2A">
        <w:tc>
          <w:tcPr>
            <w:tcW w:w="4786" w:type="dxa"/>
          </w:tcPr>
          <w:p w:rsidR="0061525D" w:rsidRPr="00B138F3" w:rsidRDefault="0061525D" w:rsidP="00D04A2A">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61525D" w:rsidRPr="00B138F3" w:rsidRDefault="0061525D" w:rsidP="00D04A2A">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0"/>
              <w:t>**</w:t>
            </w:r>
          </w:p>
        </w:tc>
      </w:tr>
    </w:tbl>
    <w:p w:rsidR="0061525D" w:rsidRPr="00B138F3" w:rsidRDefault="0061525D" w:rsidP="0061525D">
      <w:pPr>
        <w:widowControl w:val="0"/>
        <w:spacing w:after="160"/>
        <w:rPr>
          <w:rFonts w:ascii="GHEA Grapalat" w:hAnsi="GHEA Grapalat" w:cs="GHEA Grapalat"/>
          <w:b/>
        </w:rPr>
      </w:pPr>
    </w:p>
    <w:p w:rsidR="0061525D" w:rsidRPr="00B138F3" w:rsidRDefault="0061525D" w:rsidP="0061525D">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61525D" w:rsidRPr="00B138F3" w:rsidRDefault="0061525D" w:rsidP="0061525D">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61525D" w:rsidRPr="00B138F3" w:rsidRDefault="0061525D" w:rsidP="0061525D">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61525D" w:rsidRPr="00B138F3" w:rsidRDefault="0061525D" w:rsidP="0061525D">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61525D" w:rsidRPr="00B138F3" w:rsidRDefault="0061525D" w:rsidP="0061525D">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1525D" w:rsidRPr="00B138F3" w:rsidRDefault="0061525D" w:rsidP="0061525D">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61525D" w:rsidRPr="00B138F3" w:rsidRDefault="0061525D" w:rsidP="0061525D">
      <w:pPr>
        <w:widowControl w:val="0"/>
        <w:tabs>
          <w:tab w:val="left" w:pos="567"/>
        </w:tabs>
        <w:jc w:val="both"/>
        <w:rPr>
          <w:rFonts w:ascii="GHEA Grapalat" w:hAnsi="GHEA Grapalat" w:cs="GHEA Grapalat"/>
          <w:spacing w:val="-6"/>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Pr="00B138F3">
        <w:rPr>
          <w:rFonts w:ascii="GHEA Grapalat" w:hAnsi="GHEA Grapalat"/>
          <w:spacing w:val="-6"/>
          <w:sz w:val="22"/>
          <w:szCs w:val="22"/>
        </w:rPr>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p>
    <w:p w:rsidR="0061525D" w:rsidRPr="00B138F3" w:rsidRDefault="0061525D" w:rsidP="0061525D">
      <w:pPr>
        <w:pStyle w:val="BodyTextIndent3"/>
        <w:widowControl w:val="0"/>
        <w:spacing w:after="160" w:line="240" w:lineRule="auto"/>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Pr="006B18CD">
        <w:rPr>
          <w:rFonts w:ascii="GHEA Grapalat" w:hAnsi="GHEA Grapalat"/>
          <w:sz w:val="24"/>
          <w:szCs w:val="24"/>
        </w:rPr>
        <w:t>ЕГС</w:t>
      </w:r>
      <w:r>
        <w:rPr>
          <w:rFonts w:ascii="GHEA Grapalat" w:hAnsi="GHEA Grapalat"/>
          <w:sz w:val="24"/>
          <w:szCs w:val="24"/>
        </w:rPr>
        <w:t>-</w:t>
      </w:r>
      <w:r w:rsidRPr="00C92C21">
        <w:rPr>
          <w:rFonts w:ascii="GHEA Grapalat" w:hAnsi="GHEA Grapalat"/>
          <w:sz w:val="24"/>
          <w:szCs w:val="24"/>
        </w:rPr>
        <w:t>HMA-APDzB</w:t>
      </w:r>
      <w:r>
        <w:rPr>
          <w:rFonts w:ascii="GHEA Grapalat" w:hAnsi="GHEA Grapalat"/>
          <w:sz w:val="24"/>
          <w:szCs w:val="24"/>
        </w:rPr>
        <w:t>-</w:t>
      </w:r>
      <w:r w:rsidRPr="007C6E16">
        <w:rPr>
          <w:rFonts w:ascii="GHEA Grapalat" w:hAnsi="GHEA Grapalat"/>
          <w:sz w:val="24"/>
          <w:szCs w:val="24"/>
        </w:rPr>
        <w:t>21</w:t>
      </w:r>
      <w:r>
        <w:rPr>
          <w:rFonts w:ascii="GHEA Grapalat" w:hAnsi="GHEA Grapalat"/>
          <w:sz w:val="24"/>
          <w:szCs w:val="24"/>
        </w:rPr>
        <w:t>/</w:t>
      </w:r>
      <w:r w:rsidR="00D3537F" w:rsidRPr="00D3537F">
        <w:rPr>
          <w:rFonts w:ascii="GHEA Grapalat" w:hAnsi="GHEA Grapalat"/>
          <w:sz w:val="24"/>
          <w:szCs w:val="24"/>
        </w:rPr>
        <w:t>4</w:t>
      </w:r>
      <w:r w:rsidRPr="00C90F08">
        <w:rPr>
          <w:rFonts w:ascii="GHEA Grapalat" w:hAnsi="GHEA Grapalat"/>
          <w:b/>
        </w:rPr>
        <w:t>.</w:t>
      </w:r>
    </w:p>
    <w:p w:rsidR="0061525D" w:rsidRPr="00B138F3" w:rsidRDefault="0061525D" w:rsidP="0061525D">
      <w:pPr>
        <w:widowControl w:val="0"/>
        <w:tabs>
          <w:tab w:val="left" w:pos="567"/>
        </w:tabs>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61525D" w:rsidRPr="00B138F3" w:rsidRDefault="0061525D" w:rsidP="0061525D">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61525D" w:rsidRPr="00B138F3" w:rsidRDefault="0061525D" w:rsidP="0061525D">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1525D" w:rsidRPr="00B138F3" w:rsidRDefault="0061525D" w:rsidP="0061525D">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1525D" w:rsidRPr="00B138F3" w:rsidRDefault="0061525D" w:rsidP="0061525D">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1525D" w:rsidRPr="00B138F3" w:rsidRDefault="0061525D" w:rsidP="0061525D">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61525D" w:rsidRPr="00B138F3" w:rsidRDefault="0061525D" w:rsidP="0061525D">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1525D" w:rsidRPr="00B138F3" w:rsidRDefault="0061525D" w:rsidP="0061525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61525D" w:rsidRPr="00B138F3" w:rsidRDefault="0061525D" w:rsidP="0061525D">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61525D" w:rsidRPr="00B138F3" w:rsidRDefault="0061525D" w:rsidP="0061525D">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61525D" w:rsidRPr="00B138F3" w:rsidRDefault="0061525D" w:rsidP="0061525D">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1525D" w:rsidRPr="00B138F3" w:rsidRDefault="0061525D" w:rsidP="0061525D">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61525D" w:rsidRPr="00B138F3" w:rsidRDefault="0061525D" w:rsidP="0061525D">
      <w:pPr>
        <w:widowControl w:val="0"/>
        <w:spacing w:after="160"/>
        <w:jc w:val="center"/>
        <w:rPr>
          <w:rFonts w:ascii="GHEA Grapalat" w:hAnsi="GHEA Grapalat" w:cs="GHEA Grapalat"/>
          <w:b/>
          <w:bCs/>
        </w:rPr>
      </w:pPr>
      <w:r w:rsidRPr="00B138F3">
        <w:rPr>
          <w:rFonts w:ascii="GHEA Grapalat" w:hAnsi="GHEA Grapalat"/>
          <w:b/>
        </w:rPr>
        <w:t>2. Иные условия</w:t>
      </w:r>
    </w:p>
    <w:p w:rsidR="0061525D" w:rsidRPr="00B253E1" w:rsidRDefault="0061525D" w:rsidP="0061525D">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61525D" w:rsidRPr="00B138F3" w:rsidRDefault="0061525D" w:rsidP="0061525D">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61525D" w:rsidRPr="00B138F3" w:rsidRDefault="0061525D" w:rsidP="0061525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61525D" w:rsidRPr="00B138F3" w:rsidDel="00A13215" w:rsidRDefault="0061525D" w:rsidP="0061525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61525D" w:rsidRPr="00B138F3" w:rsidRDefault="0061525D" w:rsidP="0061525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1525D" w:rsidRPr="00B138F3" w:rsidRDefault="0061525D" w:rsidP="0061525D">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61525D" w:rsidRPr="00B138F3" w:rsidRDefault="0061525D" w:rsidP="0061525D">
      <w:pPr>
        <w:widowControl w:val="0"/>
        <w:jc w:val="both"/>
        <w:rPr>
          <w:rFonts w:ascii="GHEA Grapalat" w:hAnsi="GHEA Grapalat"/>
        </w:rPr>
      </w:pPr>
      <w:r w:rsidRPr="00B138F3">
        <w:rPr>
          <w:rFonts w:ascii="GHEA Grapalat" w:hAnsi="GHEA Grapalat"/>
        </w:rPr>
        <w:t>_______________________________________</w:t>
      </w:r>
    </w:p>
    <w:p w:rsidR="0061525D" w:rsidRPr="00B138F3" w:rsidRDefault="0061525D" w:rsidP="0061525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61525D" w:rsidRPr="00B138F3" w:rsidRDefault="0061525D" w:rsidP="0061525D">
      <w:pPr>
        <w:widowControl w:val="0"/>
        <w:jc w:val="both"/>
        <w:rPr>
          <w:rFonts w:ascii="GHEA Grapalat" w:hAnsi="GHEA Grapalat"/>
        </w:rPr>
      </w:pPr>
      <w:r w:rsidRPr="00B138F3">
        <w:rPr>
          <w:rFonts w:ascii="GHEA Grapalat" w:hAnsi="GHEA Grapalat"/>
        </w:rPr>
        <w:lastRenderedPageBreak/>
        <w:t>_______________________________________</w:t>
      </w:r>
    </w:p>
    <w:p w:rsidR="0061525D" w:rsidRPr="00B138F3" w:rsidRDefault="0061525D" w:rsidP="0061525D">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61525D" w:rsidRPr="00B138F3" w:rsidRDefault="0061525D" w:rsidP="0061525D">
      <w:pPr>
        <w:widowControl w:val="0"/>
        <w:jc w:val="both"/>
        <w:rPr>
          <w:rFonts w:ascii="GHEA Grapalat" w:hAnsi="GHEA Grapalat"/>
        </w:rPr>
      </w:pPr>
      <w:r w:rsidRPr="00B138F3">
        <w:rPr>
          <w:rFonts w:ascii="GHEA Grapalat" w:hAnsi="GHEA Grapalat"/>
        </w:rPr>
        <w:t>_______________________________________</w:t>
      </w:r>
    </w:p>
    <w:p w:rsidR="0061525D" w:rsidRPr="00B138F3" w:rsidRDefault="0061525D" w:rsidP="0061525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61525D" w:rsidRPr="00B138F3" w:rsidRDefault="0061525D" w:rsidP="0061525D">
      <w:pPr>
        <w:widowControl w:val="0"/>
        <w:jc w:val="both"/>
        <w:rPr>
          <w:rFonts w:ascii="GHEA Grapalat" w:hAnsi="GHEA Grapalat"/>
        </w:rPr>
      </w:pPr>
      <w:r w:rsidRPr="00B138F3">
        <w:rPr>
          <w:rFonts w:ascii="GHEA Grapalat" w:hAnsi="GHEA Grapalat"/>
        </w:rPr>
        <w:t>_______________________________________</w:t>
      </w:r>
    </w:p>
    <w:p w:rsidR="0061525D" w:rsidRPr="00B138F3" w:rsidRDefault="0061525D" w:rsidP="0061525D">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61525D" w:rsidRPr="00B138F3" w:rsidRDefault="0061525D" w:rsidP="0061525D">
      <w:pPr>
        <w:widowControl w:val="0"/>
        <w:jc w:val="both"/>
        <w:rPr>
          <w:rFonts w:ascii="GHEA Grapalat" w:hAnsi="GHEA Grapalat"/>
        </w:rPr>
      </w:pPr>
      <w:r w:rsidRPr="00B138F3">
        <w:rPr>
          <w:rFonts w:ascii="GHEA Grapalat" w:hAnsi="GHEA Grapalat"/>
        </w:rPr>
        <w:t>_______________________________________</w:t>
      </w:r>
    </w:p>
    <w:p w:rsidR="0061525D" w:rsidRPr="00B138F3" w:rsidRDefault="0061525D" w:rsidP="0061525D">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61525D" w:rsidRPr="00B138F3" w:rsidRDefault="0061525D" w:rsidP="0061525D">
      <w:pPr>
        <w:widowControl w:val="0"/>
        <w:jc w:val="both"/>
        <w:rPr>
          <w:rFonts w:ascii="GHEA Grapalat" w:hAnsi="GHEA Grapalat"/>
        </w:rPr>
      </w:pPr>
      <w:r w:rsidRPr="00B138F3">
        <w:rPr>
          <w:rFonts w:ascii="GHEA Grapalat" w:hAnsi="GHEA Grapalat"/>
        </w:rPr>
        <w:t>_______________________________________</w:t>
      </w:r>
    </w:p>
    <w:p w:rsidR="0061525D" w:rsidRPr="00B138F3" w:rsidRDefault="0061525D" w:rsidP="0061525D">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61525D" w:rsidRPr="00B138F3" w:rsidRDefault="0061525D" w:rsidP="0061525D">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1525D" w:rsidRPr="00B138F3" w:rsidTr="00D04A2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D04A2A">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61525D" w:rsidRPr="00B138F3" w:rsidTr="00D04A2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D04A2A">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61525D" w:rsidRPr="00B138F3" w:rsidTr="00D04A2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D04A2A">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61525D" w:rsidRPr="00B138F3" w:rsidTr="00D04A2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D04A2A">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61525D" w:rsidRPr="00B138F3" w:rsidTr="00D04A2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D04A2A">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61525D" w:rsidRPr="00B138F3" w:rsidTr="00D04A2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D04A2A">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61525D" w:rsidRPr="00B138F3" w:rsidTr="00D04A2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D04A2A">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61525D" w:rsidRPr="00B138F3" w:rsidTr="00D04A2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D04A2A">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1525D" w:rsidRPr="00201A0E" w:rsidTr="00D04A2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201A0E" w:rsidRDefault="0061525D" w:rsidP="00D04A2A">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61525D" w:rsidRPr="00201A0E" w:rsidTr="00D04A2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201A0E" w:rsidRDefault="0061525D" w:rsidP="00D04A2A">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61525D" w:rsidRPr="00201A0E" w:rsidTr="00D04A2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201A0E" w:rsidRDefault="0061525D" w:rsidP="00D04A2A">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61525D" w:rsidRPr="00201A0E" w:rsidTr="00D04A2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201A0E" w:rsidRDefault="0061525D" w:rsidP="00D04A2A">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61525D" w:rsidRPr="00201A0E" w:rsidTr="00D04A2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201A0E" w:rsidRDefault="0061525D" w:rsidP="00D04A2A">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61525D" w:rsidRPr="00B138F3" w:rsidTr="00D04A2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D04A2A">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61525D" w:rsidRPr="00B138F3" w:rsidTr="00D04A2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D04A2A">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61525D" w:rsidRPr="00B138F3" w:rsidTr="00D04A2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D04A2A">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61525D" w:rsidRPr="00B138F3" w:rsidTr="00D04A2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D04A2A">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61525D" w:rsidRPr="00B138F3" w:rsidTr="00D04A2A">
        <w:trPr>
          <w:trHeight w:val="424"/>
        </w:trPr>
        <w:tc>
          <w:tcPr>
            <w:tcW w:w="10980" w:type="dxa"/>
            <w:gridSpan w:val="2"/>
            <w:tcBorders>
              <w:top w:val="single" w:sz="4" w:space="0" w:color="auto"/>
              <w:left w:val="single" w:sz="4" w:space="0" w:color="auto"/>
              <w:right w:val="single" w:sz="4" w:space="0" w:color="000000"/>
            </w:tcBorders>
            <w:noWrap/>
            <w:vAlign w:val="bottom"/>
          </w:tcPr>
          <w:p w:rsidR="0061525D" w:rsidRPr="00B138F3" w:rsidRDefault="0061525D" w:rsidP="00D04A2A">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1525D" w:rsidRPr="00B138F3" w:rsidTr="00D04A2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D04A2A">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61525D" w:rsidRPr="00B138F3" w:rsidTr="00D04A2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D04A2A">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61525D" w:rsidRPr="00B138F3" w:rsidTr="00D04A2A">
        <w:trPr>
          <w:trHeight w:val="2194"/>
        </w:trPr>
        <w:tc>
          <w:tcPr>
            <w:tcW w:w="5616" w:type="dxa"/>
            <w:tcBorders>
              <w:top w:val="nil"/>
              <w:left w:val="single" w:sz="4" w:space="0" w:color="auto"/>
              <w:bottom w:val="single" w:sz="4" w:space="0" w:color="auto"/>
              <w:right w:val="single" w:sz="4" w:space="0" w:color="auto"/>
            </w:tcBorders>
            <w:noWrap/>
            <w:vAlign w:val="bottom"/>
          </w:tcPr>
          <w:p w:rsidR="0061525D" w:rsidRPr="00B138F3" w:rsidRDefault="0061525D" w:rsidP="00D04A2A">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61525D" w:rsidRPr="00B138F3" w:rsidRDefault="0061525D" w:rsidP="00D04A2A">
            <w:pPr>
              <w:widowControl w:val="0"/>
              <w:spacing w:after="160"/>
              <w:rPr>
                <w:rFonts w:ascii="GHEA Grapalat" w:hAnsi="GHEA Grapalat" w:cs="Sylfaen"/>
              </w:rPr>
            </w:pPr>
          </w:p>
          <w:p w:rsidR="0061525D" w:rsidRPr="00B138F3" w:rsidRDefault="0061525D" w:rsidP="00D04A2A">
            <w:pPr>
              <w:widowControl w:val="0"/>
              <w:spacing w:after="160"/>
              <w:jc w:val="right"/>
              <w:rPr>
                <w:rFonts w:ascii="GHEA Grapalat" w:hAnsi="GHEA Grapalat" w:cs="Tahoma"/>
              </w:rPr>
            </w:pPr>
            <w:r w:rsidRPr="00B138F3">
              <w:rPr>
                <w:rFonts w:ascii="GHEA Grapalat" w:hAnsi="GHEA Grapalat"/>
              </w:rPr>
              <w:t>/____________________/</w:t>
            </w:r>
          </w:p>
          <w:p w:rsidR="0061525D" w:rsidRPr="00B138F3" w:rsidRDefault="0061525D" w:rsidP="00D04A2A">
            <w:pPr>
              <w:widowControl w:val="0"/>
              <w:spacing w:after="160"/>
              <w:rPr>
                <w:rFonts w:ascii="GHEA Grapalat" w:hAnsi="GHEA Grapalat" w:cs="Sylfaen"/>
              </w:rPr>
            </w:pPr>
          </w:p>
          <w:p w:rsidR="0061525D" w:rsidRPr="00B138F3" w:rsidRDefault="0061525D" w:rsidP="00D04A2A">
            <w:pPr>
              <w:widowControl w:val="0"/>
              <w:spacing w:after="160"/>
              <w:jc w:val="right"/>
              <w:rPr>
                <w:rFonts w:ascii="GHEA Grapalat" w:hAnsi="GHEA Grapalat" w:cs="Sylfaen"/>
              </w:rPr>
            </w:pPr>
            <w:r w:rsidRPr="00B138F3">
              <w:rPr>
                <w:rFonts w:ascii="GHEA Grapalat" w:hAnsi="GHEA Grapalat"/>
              </w:rPr>
              <w:t>/____________________/</w:t>
            </w:r>
          </w:p>
          <w:p w:rsidR="0061525D" w:rsidRPr="00B138F3" w:rsidRDefault="0061525D" w:rsidP="00D04A2A">
            <w:pPr>
              <w:widowControl w:val="0"/>
              <w:spacing w:after="160"/>
              <w:rPr>
                <w:rFonts w:ascii="GHEA Grapalat" w:hAnsi="GHEA Grapalat" w:cs="Sylfaen"/>
              </w:rPr>
            </w:pPr>
          </w:p>
          <w:p w:rsidR="0061525D" w:rsidRPr="00B138F3" w:rsidRDefault="0061525D" w:rsidP="00D04A2A">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61525D" w:rsidRPr="00B138F3" w:rsidRDefault="0061525D" w:rsidP="00D04A2A">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61525D" w:rsidRPr="00B138F3" w:rsidRDefault="0061525D" w:rsidP="00D04A2A">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61525D" w:rsidRPr="00B138F3" w:rsidRDefault="0061525D" w:rsidP="00D04A2A">
            <w:pPr>
              <w:widowControl w:val="0"/>
              <w:spacing w:after="160"/>
              <w:rPr>
                <w:rFonts w:ascii="GHEA Grapalat" w:hAnsi="GHEA Grapalat" w:cs="Sylfaen"/>
              </w:rPr>
            </w:pPr>
          </w:p>
          <w:p w:rsidR="0061525D" w:rsidRPr="00B138F3" w:rsidRDefault="0061525D" w:rsidP="00D04A2A">
            <w:pPr>
              <w:widowControl w:val="0"/>
              <w:spacing w:after="160"/>
              <w:jc w:val="right"/>
              <w:rPr>
                <w:rFonts w:ascii="GHEA Grapalat" w:hAnsi="GHEA Grapalat" w:cs="Sylfaen"/>
              </w:rPr>
            </w:pPr>
            <w:r w:rsidRPr="00B138F3">
              <w:rPr>
                <w:rFonts w:ascii="GHEA Grapalat" w:hAnsi="GHEA Grapalat"/>
              </w:rPr>
              <w:t>/____________________/</w:t>
            </w:r>
          </w:p>
          <w:p w:rsidR="0061525D" w:rsidRPr="00B138F3" w:rsidRDefault="0061525D" w:rsidP="00D04A2A">
            <w:pPr>
              <w:widowControl w:val="0"/>
              <w:spacing w:after="160"/>
              <w:jc w:val="right"/>
              <w:rPr>
                <w:rFonts w:ascii="GHEA Grapalat" w:hAnsi="GHEA Grapalat" w:cs="Tahoma"/>
              </w:rPr>
            </w:pPr>
          </w:p>
          <w:p w:rsidR="0061525D" w:rsidRPr="00B138F3" w:rsidRDefault="0061525D" w:rsidP="00D04A2A">
            <w:pPr>
              <w:widowControl w:val="0"/>
              <w:spacing w:after="160"/>
              <w:jc w:val="right"/>
              <w:rPr>
                <w:rFonts w:ascii="GHEA Grapalat" w:hAnsi="GHEA Grapalat" w:cs="Sylfaen"/>
              </w:rPr>
            </w:pPr>
            <w:r w:rsidRPr="00B138F3">
              <w:rPr>
                <w:rFonts w:ascii="GHEA Grapalat" w:hAnsi="GHEA Grapalat"/>
              </w:rPr>
              <w:t>/____________________/</w:t>
            </w:r>
          </w:p>
          <w:p w:rsidR="0061525D" w:rsidRPr="00B138F3" w:rsidRDefault="0061525D" w:rsidP="00D04A2A">
            <w:pPr>
              <w:widowControl w:val="0"/>
              <w:spacing w:after="160"/>
              <w:rPr>
                <w:rFonts w:ascii="GHEA Grapalat" w:hAnsi="GHEA Grapalat" w:cs="Sylfaen"/>
              </w:rPr>
            </w:pPr>
          </w:p>
          <w:p w:rsidR="0061525D" w:rsidRPr="00B138F3" w:rsidRDefault="0061525D" w:rsidP="00D04A2A">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61525D" w:rsidRPr="00B138F3" w:rsidTr="00D04A2A">
        <w:trPr>
          <w:trHeight w:val="2194"/>
        </w:trPr>
        <w:tc>
          <w:tcPr>
            <w:tcW w:w="5616" w:type="dxa"/>
            <w:tcBorders>
              <w:top w:val="single" w:sz="4" w:space="0" w:color="auto"/>
              <w:left w:val="single" w:sz="4" w:space="0" w:color="auto"/>
              <w:right w:val="single" w:sz="4" w:space="0" w:color="auto"/>
            </w:tcBorders>
            <w:noWrap/>
            <w:vAlign w:val="bottom"/>
          </w:tcPr>
          <w:p w:rsidR="0061525D" w:rsidRPr="00B138F3" w:rsidRDefault="0061525D" w:rsidP="00D04A2A">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61525D" w:rsidRPr="00B138F3" w:rsidRDefault="0061525D" w:rsidP="00D04A2A">
            <w:pPr>
              <w:widowControl w:val="0"/>
              <w:spacing w:after="160"/>
              <w:rPr>
                <w:rFonts w:ascii="GHEA Grapalat" w:hAnsi="GHEA Grapalat"/>
              </w:rPr>
            </w:pPr>
          </w:p>
          <w:p w:rsidR="0061525D" w:rsidRPr="00B138F3" w:rsidRDefault="0061525D" w:rsidP="00D04A2A">
            <w:pPr>
              <w:widowControl w:val="0"/>
              <w:jc w:val="right"/>
              <w:rPr>
                <w:rFonts w:ascii="GHEA Grapalat" w:hAnsi="GHEA Grapalat" w:cs="Tahoma"/>
              </w:rPr>
            </w:pPr>
            <w:r w:rsidRPr="00B138F3">
              <w:rPr>
                <w:rFonts w:ascii="GHEA Grapalat" w:hAnsi="GHEA Grapalat"/>
              </w:rPr>
              <w:t>/____________________/</w:t>
            </w:r>
          </w:p>
          <w:p w:rsidR="0061525D" w:rsidRPr="00B138F3" w:rsidRDefault="0061525D" w:rsidP="00D04A2A">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61525D" w:rsidRPr="00B138F3" w:rsidRDefault="0061525D" w:rsidP="00D04A2A">
            <w:pPr>
              <w:widowControl w:val="0"/>
              <w:spacing w:after="160"/>
              <w:rPr>
                <w:rFonts w:ascii="GHEA Grapalat" w:hAnsi="GHEA Grapalat" w:cs="Tahoma"/>
              </w:rPr>
            </w:pPr>
          </w:p>
          <w:p w:rsidR="0061525D" w:rsidRPr="00B138F3" w:rsidRDefault="0061525D" w:rsidP="00D04A2A">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61525D" w:rsidRPr="00B138F3" w:rsidRDefault="0061525D" w:rsidP="00D04A2A">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61525D" w:rsidRPr="00B138F3" w:rsidRDefault="0061525D" w:rsidP="00D04A2A">
            <w:pPr>
              <w:widowControl w:val="0"/>
              <w:spacing w:after="160"/>
              <w:rPr>
                <w:rFonts w:ascii="GHEA Grapalat" w:hAnsi="GHEA Grapalat" w:cs="Tahoma"/>
              </w:rPr>
            </w:pPr>
          </w:p>
          <w:p w:rsidR="0061525D" w:rsidRPr="00B138F3" w:rsidRDefault="0061525D" w:rsidP="00D04A2A">
            <w:pPr>
              <w:widowControl w:val="0"/>
              <w:jc w:val="right"/>
              <w:rPr>
                <w:rFonts w:ascii="GHEA Grapalat" w:hAnsi="GHEA Grapalat" w:cs="Tahoma"/>
              </w:rPr>
            </w:pPr>
            <w:r w:rsidRPr="00B138F3">
              <w:rPr>
                <w:rFonts w:ascii="GHEA Grapalat" w:hAnsi="GHEA Grapalat"/>
              </w:rPr>
              <w:t>/____________________/</w:t>
            </w:r>
          </w:p>
          <w:p w:rsidR="0061525D" w:rsidRPr="00B138F3" w:rsidRDefault="0061525D" w:rsidP="00D04A2A">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61525D" w:rsidRPr="00B138F3" w:rsidRDefault="0061525D" w:rsidP="00D04A2A">
            <w:pPr>
              <w:widowControl w:val="0"/>
              <w:spacing w:after="160"/>
              <w:rPr>
                <w:rFonts w:ascii="GHEA Grapalat" w:hAnsi="GHEA Grapalat" w:cs="Arial"/>
              </w:rPr>
            </w:pPr>
          </w:p>
        </w:tc>
      </w:tr>
      <w:tr w:rsidR="0061525D" w:rsidRPr="00B138F3" w:rsidTr="00D04A2A">
        <w:trPr>
          <w:trHeight w:val="2194"/>
        </w:trPr>
        <w:tc>
          <w:tcPr>
            <w:tcW w:w="5616" w:type="dxa"/>
            <w:tcBorders>
              <w:top w:val="nil"/>
              <w:left w:val="single" w:sz="4" w:space="0" w:color="auto"/>
              <w:bottom w:val="single" w:sz="4" w:space="0" w:color="auto"/>
              <w:right w:val="single" w:sz="4" w:space="0" w:color="auto"/>
            </w:tcBorders>
            <w:noWrap/>
            <w:vAlign w:val="bottom"/>
          </w:tcPr>
          <w:p w:rsidR="0061525D" w:rsidRPr="00B138F3" w:rsidRDefault="0061525D" w:rsidP="00D04A2A">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61525D" w:rsidRPr="00B138F3" w:rsidRDefault="0061525D" w:rsidP="00D04A2A">
            <w:pPr>
              <w:widowControl w:val="0"/>
              <w:spacing w:after="160"/>
              <w:rPr>
                <w:rFonts w:ascii="GHEA Grapalat" w:hAnsi="GHEA Grapalat" w:cs="Sylfaen"/>
              </w:rPr>
            </w:pPr>
          </w:p>
          <w:p w:rsidR="0061525D" w:rsidRPr="00B138F3" w:rsidRDefault="0061525D" w:rsidP="00D04A2A">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61525D" w:rsidRPr="00B138F3" w:rsidRDefault="0061525D" w:rsidP="00D04A2A">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61525D" w:rsidRPr="00B138F3" w:rsidRDefault="0061525D" w:rsidP="00D04A2A">
            <w:pPr>
              <w:widowControl w:val="0"/>
              <w:spacing w:after="160"/>
              <w:rPr>
                <w:rFonts w:ascii="GHEA Grapalat" w:hAnsi="GHEA Grapalat"/>
              </w:rPr>
            </w:pPr>
          </w:p>
          <w:p w:rsidR="0061525D" w:rsidRPr="00B138F3" w:rsidRDefault="0061525D" w:rsidP="00D04A2A">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61525D" w:rsidRPr="00B138F3" w:rsidRDefault="0061525D" w:rsidP="0061525D">
      <w:pPr>
        <w:widowControl w:val="0"/>
        <w:spacing w:after="160"/>
        <w:jc w:val="center"/>
        <w:rPr>
          <w:rFonts w:ascii="GHEA Grapalat" w:hAnsi="GHEA Grapalat" w:cs="Sylfaen"/>
        </w:rPr>
      </w:pPr>
    </w:p>
    <w:p w:rsidR="0061525D" w:rsidRPr="00B138F3" w:rsidRDefault="0061525D" w:rsidP="0061525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1525D" w:rsidRPr="00B138F3" w:rsidRDefault="0061525D" w:rsidP="0061525D">
      <w:pPr>
        <w:rPr>
          <w:rFonts w:ascii="GHEA Grapalat" w:hAnsi="GHEA Grapalat" w:cs="Sylfaen"/>
        </w:rPr>
      </w:pPr>
      <w:r w:rsidRPr="00B138F3">
        <w:rPr>
          <w:rFonts w:ascii="GHEA Grapalat" w:hAnsi="GHEA Grapalat" w:cs="Sylfaen"/>
        </w:rPr>
        <w:br w:type="page"/>
      </w:r>
    </w:p>
    <w:p w:rsidR="0061525D" w:rsidRPr="00B138F3" w:rsidRDefault="0061525D" w:rsidP="0061525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1525D" w:rsidRPr="00B138F3" w:rsidTr="00D04A2A">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61525D" w:rsidRPr="00B138F3" w:rsidRDefault="0061525D" w:rsidP="00D04A2A">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61525D" w:rsidRPr="00B138F3" w:rsidRDefault="0061525D" w:rsidP="00D04A2A">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61525D" w:rsidRPr="00B138F3" w:rsidRDefault="0061525D" w:rsidP="00D04A2A">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61525D" w:rsidRPr="00B138F3" w:rsidRDefault="0061525D" w:rsidP="00D04A2A">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61525D" w:rsidRPr="00B138F3" w:rsidRDefault="0061525D" w:rsidP="00D04A2A">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61525D" w:rsidRPr="00B138F3" w:rsidTr="00D04A2A">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D04A2A">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Del="0010680B"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61525D" w:rsidRPr="00B138F3" w:rsidRDefault="0061525D" w:rsidP="00D04A2A">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61525D" w:rsidRPr="00B138F3" w:rsidRDefault="0061525D" w:rsidP="00D04A2A">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p>
        </w:tc>
      </w:tr>
      <w:tr w:rsidR="0061525D" w:rsidRPr="00B138F3" w:rsidTr="00D04A2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525D" w:rsidRPr="00B138F3" w:rsidRDefault="0061525D" w:rsidP="00D04A2A">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D04A2A">
            <w:pPr>
              <w:widowControl w:val="0"/>
              <w:spacing w:after="120"/>
              <w:jc w:val="center"/>
              <w:rPr>
                <w:rFonts w:ascii="GHEA Grapalat" w:hAnsi="GHEA Grapalat"/>
                <w:sz w:val="18"/>
                <w:szCs w:val="18"/>
              </w:rPr>
            </w:pPr>
          </w:p>
        </w:tc>
      </w:tr>
    </w:tbl>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jc w:val="both"/>
        <w:rPr>
          <w:rFonts w:ascii="GHEA Grapalat" w:hAnsi="GHEA Grapalat"/>
        </w:rPr>
      </w:pPr>
      <w:r w:rsidRPr="00B138F3">
        <w:rPr>
          <w:rFonts w:ascii="GHEA Grapalat" w:hAnsi="GHEA Grapalat"/>
        </w:rPr>
        <w:br w:type="page"/>
      </w:r>
    </w:p>
    <w:p w:rsidR="0061525D" w:rsidRPr="00173BC3" w:rsidRDefault="0061525D" w:rsidP="0061525D">
      <w:pPr>
        <w:pStyle w:val="BodyTextIndent3"/>
        <w:widowControl w:val="0"/>
        <w:spacing w:after="160" w:line="240" w:lineRule="auto"/>
        <w:jc w:val="right"/>
        <w:rPr>
          <w:rFonts w:ascii="Sylfaen" w:hAnsi="Sylfaen"/>
          <w:sz w:val="24"/>
          <w:szCs w:val="24"/>
        </w:rPr>
      </w:pPr>
      <w:r w:rsidRPr="00173BC3">
        <w:rPr>
          <w:rFonts w:ascii="Sylfaen" w:hAnsi="Sylfaen"/>
          <w:sz w:val="24"/>
          <w:szCs w:val="24"/>
        </w:rPr>
        <w:lastRenderedPageBreak/>
        <w:t>Приложение № 6</w:t>
      </w:r>
    </w:p>
    <w:p w:rsidR="00173BC3" w:rsidRPr="00AF0E14" w:rsidRDefault="00173BC3" w:rsidP="00173BC3">
      <w:pPr>
        <w:pStyle w:val="BodyTextIndent3"/>
        <w:widowControl w:val="0"/>
        <w:spacing w:after="160" w:line="240" w:lineRule="auto"/>
        <w:jc w:val="right"/>
        <w:rPr>
          <w:rFonts w:ascii="Sylfaen" w:hAnsi="Sylfaen"/>
          <w:sz w:val="24"/>
          <w:szCs w:val="24"/>
        </w:rPr>
      </w:pPr>
      <w:r w:rsidRPr="00AF0E14">
        <w:rPr>
          <w:rFonts w:ascii="Sylfaen" w:hAnsi="Sylfaen"/>
          <w:sz w:val="24"/>
          <w:szCs w:val="24"/>
        </w:rPr>
        <w:t xml:space="preserve">к Приглашению на пороцедуру закупки </w:t>
      </w:r>
    </w:p>
    <w:p w:rsidR="00173BC3" w:rsidRPr="00AF0E14" w:rsidRDefault="00173BC3" w:rsidP="00173BC3">
      <w:pPr>
        <w:pStyle w:val="BodyTextIndent3"/>
        <w:widowControl w:val="0"/>
        <w:spacing w:after="160" w:line="240" w:lineRule="auto"/>
        <w:jc w:val="right"/>
        <w:rPr>
          <w:rFonts w:ascii="Sylfaen" w:hAnsi="Sylfaen" w:cs="Arial"/>
          <w:sz w:val="24"/>
          <w:szCs w:val="24"/>
        </w:rPr>
      </w:pPr>
      <w:r w:rsidRPr="00AF0E14">
        <w:rPr>
          <w:rFonts w:ascii="Sylfaen" w:hAnsi="Sylfaen"/>
          <w:sz w:val="24"/>
          <w:szCs w:val="24"/>
        </w:rPr>
        <w:t xml:space="preserve">у одного лица вследствии чрезвычайной ситуации </w:t>
      </w:r>
      <w:r w:rsidRPr="00AF0E14">
        <w:rPr>
          <w:rFonts w:ascii="Sylfaen" w:hAnsi="Sylfaen" w:cs="Arial"/>
          <w:sz w:val="24"/>
          <w:szCs w:val="24"/>
        </w:rPr>
        <w:br/>
      </w:r>
      <w:r w:rsidRPr="00AF0E14">
        <w:rPr>
          <w:rFonts w:ascii="Sylfaen" w:hAnsi="Sylfaen"/>
          <w:sz w:val="24"/>
          <w:szCs w:val="24"/>
        </w:rPr>
        <w:t xml:space="preserve">под кодом </w:t>
      </w:r>
      <w:r w:rsidRPr="006B18CD">
        <w:rPr>
          <w:rFonts w:ascii="GHEA Grapalat" w:hAnsi="GHEA Grapalat"/>
          <w:sz w:val="24"/>
          <w:szCs w:val="24"/>
        </w:rPr>
        <w:t>ЕГС</w:t>
      </w:r>
      <w:r>
        <w:rPr>
          <w:rFonts w:ascii="GHEA Grapalat" w:hAnsi="GHEA Grapalat"/>
          <w:sz w:val="24"/>
          <w:szCs w:val="24"/>
        </w:rPr>
        <w:t>-</w:t>
      </w:r>
      <w:r w:rsidRPr="00C92C21">
        <w:rPr>
          <w:rFonts w:ascii="GHEA Grapalat" w:hAnsi="GHEA Grapalat"/>
          <w:sz w:val="24"/>
          <w:szCs w:val="24"/>
        </w:rPr>
        <w:t>HMA-APDzB</w:t>
      </w:r>
      <w:r>
        <w:rPr>
          <w:rFonts w:ascii="GHEA Grapalat" w:hAnsi="GHEA Grapalat"/>
          <w:sz w:val="24"/>
          <w:szCs w:val="24"/>
        </w:rPr>
        <w:t>-</w:t>
      </w:r>
      <w:r w:rsidRPr="007C6E16">
        <w:rPr>
          <w:rFonts w:ascii="GHEA Grapalat" w:hAnsi="GHEA Grapalat"/>
          <w:sz w:val="24"/>
          <w:szCs w:val="24"/>
        </w:rPr>
        <w:t>21</w:t>
      </w:r>
      <w:r>
        <w:rPr>
          <w:rFonts w:ascii="GHEA Grapalat" w:hAnsi="GHEA Grapalat"/>
          <w:sz w:val="24"/>
          <w:szCs w:val="24"/>
        </w:rPr>
        <w:t>/</w:t>
      </w:r>
      <w:r w:rsidR="00D3537F">
        <w:rPr>
          <w:rFonts w:ascii="GHEA Grapalat" w:hAnsi="GHEA Grapalat"/>
          <w:sz w:val="24"/>
          <w:szCs w:val="24"/>
        </w:rPr>
        <w:t>4</w:t>
      </w:r>
      <w:r w:rsidRPr="00413E59">
        <w:rPr>
          <w:rFonts w:ascii="GHEA Grapalat" w:hAnsi="GHEA Grapalat"/>
          <w:sz w:val="24"/>
          <w:szCs w:val="24"/>
        </w:rPr>
        <w:t xml:space="preserve">  </w:t>
      </w:r>
    </w:p>
    <w:p w:rsidR="0061525D" w:rsidRPr="00B138F3" w:rsidRDefault="0061525D" w:rsidP="0061525D">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61525D" w:rsidRPr="00173BC3" w:rsidRDefault="0061525D" w:rsidP="0061525D">
      <w:pPr>
        <w:widowControl w:val="0"/>
        <w:spacing w:after="160"/>
        <w:ind w:left="-142" w:firstLine="142"/>
        <w:jc w:val="center"/>
        <w:rPr>
          <w:rFonts w:ascii="GHEA Grapalat" w:hAnsi="GHEA Grapalat"/>
          <w:b/>
        </w:rPr>
      </w:pPr>
      <w:r w:rsidRPr="00B138F3">
        <w:rPr>
          <w:rFonts w:ascii="GHEA Grapalat" w:hAnsi="GHEA Grapalat"/>
          <w:b/>
        </w:rPr>
        <w:t xml:space="preserve">ПОСТАВКИ ТОВАРА </w:t>
      </w:r>
    </w:p>
    <w:p w:rsidR="00173BC3" w:rsidRPr="00D3537F" w:rsidRDefault="00173BC3" w:rsidP="00173BC3">
      <w:pPr>
        <w:widowControl w:val="0"/>
        <w:spacing w:after="160"/>
        <w:ind w:left="-142" w:firstLine="142"/>
        <w:jc w:val="center"/>
        <w:rPr>
          <w:rFonts w:ascii="GHEA Grapalat" w:hAnsi="GHEA Grapalat" w:cs="Sylfaen"/>
        </w:rPr>
      </w:pPr>
      <w:r w:rsidRPr="00B138F3">
        <w:rPr>
          <w:rFonts w:ascii="GHEA Grapalat" w:hAnsi="GHEA Grapalat"/>
          <w:b/>
        </w:rPr>
        <w:t xml:space="preserve">№ </w:t>
      </w:r>
      <w:r w:rsidRPr="00173BC3">
        <w:rPr>
          <w:rFonts w:ascii="GHEA Grapalat" w:hAnsi="GHEA Grapalat"/>
          <w:b/>
        </w:rPr>
        <w:t>ЕГС-HMA-APDzB-21/</w:t>
      </w:r>
      <w:r w:rsidR="00D3537F">
        <w:rPr>
          <w:rFonts w:ascii="GHEA Grapalat" w:hAnsi="GHEA Grapalat"/>
          <w:b/>
          <w:lang w:val="en-US"/>
        </w:rPr>
        <w:t>4</w:t>
      </w:r>
      <w:r w:rsidRPr="00413E59">
        <w:rPr>
          <w:rFonts w:ascii="GHEA Grapalat" w:hAnsi="GHEA Grapalat"/>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173BC3" w:rsidRPr="00B138F3" w:rsidTr="00D04A2A">
        <w:tc>
          <w:tcPr>
            <w:tcW w:w="4643" w:type="dxa"/>
          </w:tcPr>
          <w:p w:rsidR="00173BC3" w:rsidRPr="0081493A" w:rsidRDefault="00173BC3" w:rsidP="00D04A2A">
            <w:pPr>
              <w:widowControl w:val="0"/>
              <w:spacing w:after="160"/>
              <w:rPr>
                <w:rFonts w:ascii="GHEA Grapalat" w:hAnsi="GHEA Grapalat" w:cs="Sylfaen"/>
                <w:lang w:val="en-US"/>
              </w:rPr>
            </w:pPr>
            <w:r w:rsidRPr="00C90F08">
              <w:rPr>
                <w:rFonts w:ascii="GHEA Grapalat" w:hAnsi="GHEA Grapalat"/>
              </w:rPr>
              <w:tab/>
            </w:r>
            <w:r>
              <w:rPr>
                <w:rFonts w:ascii="GHEA Grapalat" w:hAnsi="GHEA Grapalat"/>
                <w:lang w:val="en-US"/>
              </w:rPr>
              <w:t xml:space="preserve">г. </w:t>
            </w:r>
            <w:proofErr w:type="spellStart"/>
            <w:r>
              <w:rPr>
                <w:rFonts w:ascii="GHEA Grapalat" w:hAnsi="GHEA Grapalat"/>
                <w:lang w:val="en-US"/>
              </w:rPr>
              <w:t>Ереван</w:t>
            </w:r>
            <w:proofErr w:type="spellEnd"/>
          </w:p>
        </w:tc>
        <w:tc>
          <w:tcPr>
            <w:tcW w:w="4643" w:type="dxa"/>
          </w:tcPr>
          <w:p w:rsidR="00173BC3" w:rsidRPr="00B138F3" w:rsidRDefault="00173BC3" w:rsidP="00D04A2A">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Pr>
                <w:rFonts w:ascii="GHEA Grapalat" w:hAnsi="GHEA Grapalat"/>
                <w:lang w:val="en-US"/>
              </w:rPr>
              <w:t>21</w:t>
            </w:r>
            <w:r w:rsidRPr="00B138F3">
              <w:rPr>
                <w:rFonts w:ascii="GHEA Grapalat" w:hAnsi="GHEA Grapalat"/>
              </w:rPr>
              <w:t>г.</w:t>
            </w:r>
          </w:p>
        </w:tc>
      </w:tr>
    </w:tbl>
    <w:p w:rsidR="00173BC3" w:rsidRPr="00B138F3" w:rsidRDefault="00173BC3" w:rsidP="00173BC3">
      <w:pPr>
        <w:widowControl w:val="0"/>
        <w:tabs>
          <w:tab w:val="left" w:pos="720"/>
          <w:tab w:val="left" w:pos="1440"/>
          <w:tab w:val="left" w:pos="8865"/>
        </w:tabs>
        <w:spacing w:after="160"/>
        <w:jc w:val="center"/>
        <w:rPr>
          <w:rFonts w:ascii="GHEA Grapalat" w:hAnsi="GHEA Grapalat" w:cs="Sylfaen"/>
        </w:rPr>
      </w:pPr>
    </w:p>
    <w:p w:rsidR="00173BC3" w:rsidRPr="00B138F3" w:rsidRDefault="00173BC3" w:rsidP="00173BC3">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173BC3" w:rsidRPr="00B138F3" w:rsidRDefault="00173BC3" w:rsidP="00173BC3">
      <w:pPr>
        <w:widowControl w:val="0"/>
        <w:spacing w:after="160"/>
        <w:ind w:firstLine="709"/>
        <w:jc w:val="both"/>
        <w:rPr>
          <w:rFonts w:ascii="GHEA Grapalat" w:hAnsi="GHEA Grapalat"/>
          <w:b/>
        </w:rPr>
      </w:pPr>
    </w:p>
    <w:p w:rsidR="00173BC3" w:rsidRPr="00B138F3" w:rsidRDefault="00173BC3" w:rsidP="00173BC3">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173BC3" w:rsidRPr="00C90F08" w:rsidRDefault="00173BC3" w:rsidP="00173BC3">
      <w:pPr>
        <w:widowControl w:val="0"/>
        <w:tabs>
          <w:tab w:val="left" w:pos="1134"/>
        </w:tabs>
        <w:spacing w:after="160" w:line="360" w:lineRule="auto"/>
        <w:ind w:firstLine="567"/>
        <w:jc w:val="both"/>
        <w:rPr>
          <w:rFonts w:ascii="GHEA Grapalat" w:hAnsi="GHEA Grapalat"/>
        </w:rPr>
      </w:pPr>
      <w:r w:rsidRPr="007F0044">
        <w:rPr>
          <w:rFonts w:ascii="GHEA Grapalat" w:hAnsi="GHEA Grapalat"/>
          <w:spacing w:val="-4"/>
        </w:rPr>
        <w:t>1.1.</w:t>
      </w:r>
      <w:r w:rsidRPr="007F0044">
        <w:rPr>
          <w:rFonts w:ascii="GHEA Grapalat" w:hAnsi="GHEA Grapalat"/>
          <w:spacing w:val="-4"/>
        </w:rPr>
        <w:tab/>
        <w:t>Продавец обязуется в установленном настоящим Договором (далее — договор) порядке, объемах, сроки и по адресу поставить Покупателю товар</w:t>
      </w:r>
      <w:r w:rsidRPr="00016450">
        <w:rPr>
          <w:rFonts w:ascii="GHEA Grapalat" w:hAnsi="GHEA Grapalat"/>
        </w:rPr>
        <w:t xml:space="preserve"> (далее — товар), предусмотренный Технической характеристикой-графиком закупки, являющейся Приложением № 1 к договору, а Покупатель обязуется при</w:t>
      </w:r>
      <w:r>
        <w:rPr>
          <w:rFonts w:ascii="GHEA Grapalat" w:hAnsi="GHEA Grapalat"/>
        </w:rPr>
        <w:t>нять товар и заплатить за него.</w:t>
      </w:r>
    </w:p>
    <w:p w:rsidR="00173BC3" w:rsidRPr="00C90F08" w:rsidRDefault="00173BC3" w:rsidP="00173BC3">
      <w:pPr>
        <w:widowControl w:val="0"/>
        <w:tabs>
          <w:tab w:val="left" w:pos="1134"/>
        </w:tabs>
        <w:spacing w:after="160" w:line="360" w:lineRule="auto"/>
        <w:ind w:firstLine="567"/>
        <w:jc w:val="both"/>
        <w:rPr>
          <w:rFonts w:ascii="GHEA Grapalat" w:hAnsi="GHEA Grapalat"/>
        </w:rPr>
      </w:pPr>
      <w:r w:rsidRPr="00C90F08">
        <w:rPr>
          <w:rFonts w:ascii="GHEA Grapalat" w:hAnsi="GHEA Grapalat"/>
        </w:rPr>
        <w:t>1.2 Условия настоящего договора не могут противоречить положениям Закона Республики Армения «О закупках» (далее именуемого «Закон») и Постановлению Правительства № 526-</w:t>
      </w:r>
      <w:r w:rsidRPr="006756EB">
        <w:rPr>
          <w:rFonts w:ascii="GHEA Grapalat" w:hAnsi="GHEA Grapalat"/>
          <w:lang w:val="en-US"/>
        </w:rPr>
        <w:t>N</w:t>
      </w:r>
      <w:r w:rsidRPr="00C90F08">
        <w:rPr>
          <w:rFonts w:ascii="GHEA Grapalat" w:hAnsi="GHEA Grapalat"/>
        </w:rPr>
        <w:t xml:space="preserve"> от 4 мая 2017 г. (далее именуемому «Постановление»). В случае противоречия с настоящим Договором предпочтение будет дано положениям Закона и Постановлению.</w:t>
      </w:r>
    </w:p>
    <w:p w:rsidR="00173BC3" w:rsidRDefault="00173BC3" w:rsidP="00173BC3">
      <w:pPr>
        <w:widowControl w:val="0"/>
        <w:tabs>
          <w:tab w:val="left" w:pos="1134"/>
        </w:tabs>
        <w:spacing w:after="160"/>
        <w:jc w:val="both"/>
        <w:rPr>
          <w:rFonts w:ascii="GHEA Grapalat" w:hAnsi="GHEA Grapalat" w:cs="Sylfaen"/>
        </w:rPr>
      </w:pPr>
      <w:r w:rsidRPr="00C90F08">
        <w:rPr>
          <w:rFonts w:ascii="GHEA Grapalat" w:hAnsi="GHEA Grapalat"/>
        </w:rPr>
        <w:t xml:space="preserve">       1.3. Основанием для подписания этого договора послужили пункт 1 статьи 18, часть </w:t>
      </w:r>
      <w:r w:rsidRPr="00D3537F">
        <w:rPr>
          <w:rFonts w:ascii="GHEA Grapalat" w:hAnsi="GHEA Grapalat"/>
        </w:rPr>
        <w:t>4</w:t>
      </w:r>
      <w:r>
        <w:rPr>
          <w:rFonts w:ascii="GHEA Grapalat" w:hAnsi="GHEA Grapalat"/>
        </w:rPr>
        <w:t xml:space="preserve"> Закона, статья </w:t>
      </w:r>
      <w:r w:rsidRPr="00D3537F">
        <w:rPr>
          <w:rFonts w:ascii="GHEA Grapalat" w:hAnsi="GHEA Grapalat"/>
        </w:rPr>
        <w:t>71</w:t>
      </w:r>
      <w:r w:rsidRPr="00C90F08">
        <w:rPr>
          <w:rFonts w:ascii="GHEA Grapalat" w:hAnsi="GHEA Grapalat"/>
        </w:rPr>
        <w:t xml:space="preserve"> Постановлении и решение  оценочной комиссии  20</w:t>
      </w:r>
      <w:r w:rsidRPr="000D6FF5">
        <w:rPr>
          <w:rFonts w:ascii="GHEA Grapalat" w:hAnsi="GHEA Grapalat"/>
        </w:rPr>
        <w:t>2</w:t>
      </w:r>
      <w:r w:rsidRPr="00C8794B">
        <w:rPr>
          <w:rFonts w:ascii="GHEA Grapalat" w:hAnsi="GHEA Grapalat"/>
        </w:rPr>
        <w:t>1</w:t>
      </w:r>
      <w:r w:rsidRPr="00C90F08">
        <w:rPr>
          <w:rFonts w:ascii="GHEA Grapalat" w:hAnsi="GHEA Grapalat"/>
        </w:rPr>
        <w:t xml:space="preserve"> года о признании выбранного участника / Протокол № ___, ___.</w:t>
      </w:r>
      <w:r w:rsidRPr="00C9119F">
        <w:rPr>
          <w:rFonts w:ascii="GHEA Grapalat" w:hAnsi="GHEA Grapalat"/>
          <w:b/>
        </w:rPr>
        <w:t xml:space="preserve"> </w:t>
      </w:r>
      <w:r w:rsidRPr="00C05393">
        <w:rPr>
          <w:rFonts w:ascii="GHEA Grapalat" w:hAnsi="GHEA Grapalat" w:cs="GHEA Grapalat"/>
          <w:b/>
        </w:rPr>
        <w:br/>
      </w:r>
      <w:r w:rsidRPr="00C90F08">
        <w:rPr>
          <w:rFonts w:ascii="GHEA Grapalat" w:hAnsi="GHEA Grapalat"/>
        </w:rPr>
        <w:t xml:space="preserve">      1.4 Продавец </w:t>
      </w:r>
      <w:r w:rsidRPr="007D79C8">
        <w:rPr>
          <w:rFonts w:ascii="GHEA Grapalat" w:hAnsi="GHEA Grapalat"/>
        </w:rPr>
        <w:t xml:space="preserve">предоставил обеспечение исполнения договора в виде </w:t>
      </w:r>
      <w:r>
        <w:rPr>
          <w:rFonts w:ascii="GHEA Grapalat" w:hAnsi="GHEA Grapalat"/>
        </w:rPr>
        <w:t>--------------------</w:t>
      </w:r>
      <w:r w:rsidRPr="007D79C8">
        <w:rPr>
          <w:rFonts w:ascii="GHEA Grapalat" w:hAnsi="GHEA Grapalat"/>
        </w:rPr>
        <w:t xml:space="preserve"> в размере 10% от цены договора.</w:t>
      </w:r>
      <w:r w:rsidRPr="004E214E">
        <w:t xml:space="preserve"> </w:t>
      </w:r>
      <w:r w:rsidRPr="004E214E">
        <w:rPr>
          <w:rFonts w:ascii="GHEA Grapalat" w:hAnsi="GHEA Grapalat"/>
        </w:rPr>
        <w:t xml:space="preserve">а также </w:t>
      </w:r>
      <w:r w:rsidRPr="008C5F2A">
        <w:rPr>
          <w:rFonts w:ascii="GHEA Grapalat" w:hAnsi="GHEA Grapalat"/>
        </w:rPr>
        <w:t>обеспечения квалификации</w:t>
      </w:r>
      <w:r w:rsidRPr="004E214E">
        <w:rPr>
          <w:rFonts w:ascii="GHEA Grapalat" w:hAnsi="GHEA Grapalat"/>
        </w:rPr>
        <w:t xml:space="preserve"> </w:t>
      </w:r>
      <w:r w:rsidRPr="007D79C8">
        <w:rPr>
          <w:rFonts w:ascii="GHEA Grapalat" w:hAnsi="GHEA Grapalat"/>
        </w:rPr>
        <w:t xml:space="preserve">в виде </w:t>
      </w:r>
      <w:r w:rsidRPr="004E214E">
        <w:rPr>
          <w:rFonts w:ascii="GHEA Grapalat" w:hAnsi="GHEA Grapalat"/>
        </w:rPr>
        <w:t>-------------------------- 1</w:t>
      </w:r>
      <w:r w:rsidRPr="002F7E54">
        <w:rPr>
          <w:rFonts w:ascii="GHEA Grapalat" w:hAnsi="GHEA Grapalat"/>
        </w:rPr>
        <w:t>5</w:t>
      </w:r>
      <w:r w:rsidRPr="004E214E">
        <w:rPr>
          <w:rFonts w:ascii="GHEA Grapalat" w:hAnsi="GHEA Grapalat"/>
        </w:rPr>
        <w:t>% от цены контракта.</w:t>
      </w:r>
    </w:p>
    <w:p w:rsidR="00173BC3" w:rsidRPr="00CC0116" w:rsidRDefault="00173BC3" w:rsidP="00173BC3">
      <w:pPr>
        <w:widowControl w:val="0"/>
        <w:tabs>
          <w:tab w:val="left" w:pos="1134"/>
        </w:tabs>
        <w:spacing w:after="160" w:line="360" w:lineRule="auto"/>
        <w:jc w:val="both"/>
        <w:rPr>
          <w:rFonts w:ascii="GHEA Grapalat" w:hAnsi="GHEA Grapalat" w:cs="Times Armenian"/>
        </w:rPr>
      </w:pPr>
      <w:r w:rsidRPr="000D6FF5">
        <w:rPr>
          <w:rFonts w:ascii="Sylfaen" w:hAnsi="Sylfaen"/>
          <w:sz w:val="20"/>
          <w:szCs w:val="22"/>
        </w:rPr>
        <w:t xml:space="preserve">      </w:t>
      </w:r>
      <w:r w:rsidRPr="00C90F08">
        <w:rPr>
          <w:rFonts w:ascii="Sylfaen" w:hAnsi="Sylfaen"/>
          <w:sz w:val="20"/>
          <w:szCs w:val="22"/>
        </w:rPr>
        <w:t xml:space="preserve">1.5 </w:t>
      </w:r>
      <w:r w:rsidRPr="00CC0116">
        <w:rPr>
          <w:rFonts w:ascii="GHEA Grapalat" w:hAnsi="GHEA Grapalat" w:cs="Times Armenian"/>
        </w:rPr>
        <w:t xml:space="preserve">Продавец доставляет Товар Покупателю / Получателю / </w:t>
      </w:r>
      <w:r>
        <w:rPr>
          <w:rFonts w:ascii="GHEA Grapalat" w:hAnsi="GHEA Grapalat" w:cs="Times Armenian"/>
        </w:rPr>
        <w:t xml:space="preserve">в соответствии с Приложени 1 </w:t>
      </w:r>
      <w:r w:rsidRPr="00CC0116">
        <w:rPr>
          <w:rFonts w:ascii="GHEA Grapalat" w:hAnsi="GHEA Grapalat" w:cs="Times Armenian"/>
        </w:rPr>
        <w:t xml:space="preserve"> Договор</w:t>
      </w:r>
      <w:r w:rsidRPr="00425D09">
        <w:rPr>
          <w:rFonts w:ascii="GHEA Grapalat" w:hAnsi="GHEA Grapalat" w:cs="Times Armenian"/>
        </w:rPr>
        <w:t>а</w:t>
      </w:r>
      <w:r w:rsidRPr="00CC0116">
        <w:rPr>
          <w:rFonts w:ascii="GHEA Grapalat" w:hAnsi="GHEA Grapalat" w:cs="Times Armenian"/>
        </w:rPr>
        <w:t>. Ср</w:t>
      </w:r>
      <w:r>
        <w:rPr>
          <w:rFonts w:ascii="GHEA Grapalat" w:hAnsi="GHEA Grapalat" w:cs="Times Armenian"/>
          <w:lang w:val="en-US"/>
        </w:rPr>
        <w:t>օ</w:t>
      </w:r>
      <w:r w:rsidRPr="00CC0116">
        <w:rPr>
          <w:rFonts w:ascii="GHEA Grapalat" w:hAnsi="GHEA Grapalat" w:cs="Times Armenian"/>
        </w:rPr>
        <w:t>к поставки товара</w:t>
      </w:r>
      <w:r w:rsidRPr="00425D09">
        <w:rPr>
          <w:rFonts w:ascii="GHEA Grapalat" w:hAnsi="GHEA Grapalat" w:cs="Times Armenian"/>
        </w:rPr>
        <w:t>-</w:t>
      </w:r>
      <w:r w:rsidRPr="00CC0116">
        <w:rPr>
          <w:rFonts w:ascii="GHEA Grapalat" w:hAnsi="GHEA Grapalat" w:cs="Times Armenian"/>
        </w:rPr>
        <w:t xml:space="preserve"> в течение </w:t>
      </w:r>
      <w:r w:rsidR="00DE1AC0" w:rsidRPr="00D3537F">
        <w:rPr>
          <w:rFonts w:ascii="GHEA Grapalat" w:hAnsi="GHEA Grapalat" w:cs="Times Armenian"/>
        </w:rPr>
        <w:t>7</w:t>
      </w:r>
      <w:r w:rsidRPr="00CC0116">
        <w:rPr>
          <w:rFonts w:ascii="GHEA Grapalat" w:hAnsi="GHEA Grapalat" w:cs="Times Armenian"/>
        </w:rPr>
        <w:t xml:space="preserve"> календарного дня с </w:t>
      </w:r>
      <w:r w:rsidRPr="00CC0116">
        <w:rPr>
          <w:rFonts w:ascii="GHEA Grapalat" w:hAnsi="GHEA Grapalat" w:cs="Times Armenian"/>
        </w:rPr>
        <w:lastRenderedPageBreak/>
        <w:t>момента вступления договора в силу.</w:t>
      </w:r>
    </w:p>
    <w:p w:rsidR="00173BC3" w:rsidRPr="00C90F08" w:rsidRDefault="00173BC3" w:rsidP="00173BC3">
      <w:pPr>
        <w:widowControl w:val="0"/>
        <w:tabs>
          <w:tab w:val="left" w:pos="1134"/>
        </w:tabs>
        <w:spacing w:after="160" w:line="360" w:lineRule="auto"/>
        <w:jc w:val="both"/>
        <w:rPr>
          <w:rFonts w:ascii="GHEA Grapalat" w:hAnsi="GHEA Grapalat" w:cs="Times Armenian"/>
        </w:rPr>
      </w:pPr>
      <w:r w:rsidRPr="00C90F08">
        <w:rPr>
          <w:rFonts w:ascii="GHEA Grapalat" w:hAnsi="GHEA Grapalat" w:cs="Times Armenian"/>
        </w:rPr>
        <w:t xml:space="preserve">    1,6  Продавец товар доставляет на склад покупателя, расположенный в г. Ереван, ул Масис 102.</w:t>
      </w:r>
    </w:p>
    <w:p w:rsidR="00173BC3" w:rsidRPr="00B138F3" w:rsidRDefault="00173BC3" w:rsidP="00173BC3">
      <w:pPr>
        <w:widowControl w:val="0"/>
        <w:spacing w:after="160"/>
        <w:ind w:firstLine="709"/>
        <w:jc w:val="both"/>
        <w:rPr>
          <w:rFonts w:ascii="GHEA Grapalat" w:hAnsi="GHEA Grapalat" w:cs="Times Armenian"/>
        </w:rPr>
      </w:pPr>
    </w:p>
    <w:p w:rsidR="00173BC3" w:rsidRPr="00B138F3" w:rsidRDefault="00173BC3" w:rsidP="00173BC3">
      <w:pPr>
        <w:widowControl w:val="0"/>
        <w:spacing w:after="160"/>
        <w:jc w:val="center"/>
        <w:rPr>
          <w:rFonts w:ascii="GHEA Grapalat" w:hAnsi="GHEA Grapalat"/>
          <w:b/>
        </w:rPr>
      </w:pPr>
      <w:r w:rsidRPr="00B138F3">
        <w:rPr>
          <w:rFonts w:ascii="GHEA Grapalat" w:hAnsi="GHEA Grapalat"/>
          <w:b/>
        </w:rPr>
        <w:t>2.ПРАВА И ОБЯЗАННОСТИ СТОРОН</w:t>
      </w:r>
    </w:p>
    <w:p w:rsidR="00173BC3" w:rsidRPr="00B138F3" w:rsidRDefault="00173BC3" w:rsidP="00173BC3">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Pr="00C90F08">
        <w:rPr>
          <w:rFonts w:ascii="GHEA Grapalat" w:hAnsi="GHEA Grapalat"/>
        </w:rPr>
        <w:t>7</w:t>
      </w:r>
      <w:r w:rsidRPr="00B138F3">
        <w:rPr>
          <w:rFonts w:ascii="GHEA Grapalat" w:hAnsi="GHEA Grapalat"/>
        </w:rPr>
        <w:t xml:space="preserve"> дней.</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сроки поставки товара нарушены более чем на </w:t>
      </w:r>
      <w:r w:rsidRPr="00C90F08">
        <w:rPr>
          <w:rFonts w:ascii="GHEA Grapalat" w:hAnsi="GHEA Grapalat"/>
        </w:rPr>
        <w:t>7</w:t>
      </w:r>
      <w:r w:rsidRPr="00B138F3">
        <w:rPr>
          <w:rFonts w:ascii="GHEA Grapalat" w:hAnsi="GHEA Grapalat"/>
        </w:rPr>
        <w:t xml:space="preserve"> дней;</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173BC3" w:rsidRPr="00B138F3" w:rsidRDefault="00173BC3" w:rsidP="00173BC3">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173BC3" w:rsidRPr="00B138F3" w:rsidRDefault="00173BC3" w:rsidP="00173BC3">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 xml:space="preserve">В одностороннем порядке расторгать договор (полностью или </w:t>
      </w:r>
      <w:r w:rsidRPr="00B138F3">
        <w:rPr>
          <w:rFonts w:ascii="GHEA Grapalat" w:hAnsi="GHEA Grapalat"/>
        </w:rPr>
        <w:lastRenderedPageBreak/>
        <w:t>частично), если Покупатель существенным образом нарушил договор.</w:t>
      </w:r>
    </w:p>
    <w:p w:rsidR="00173BC3" w:rsidRPr="00B138F3" w:rsidRDefault="00173BC3" w:rsidP="00173BC3">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173BC3" w:rsidRPr="00B138F3" w:rsidRDefault="00173BC3" w:rsidP="00173BC3">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173BC3" w:rsidRPr="00B138F3" w:rsidRDefault="00173BC3" w:rsidP="00173BC3">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173BC3" w:rsidRPr="00B138F3" w:rsidRDefault="00173BC3" w:rsidP="00173BC3">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FootnoteReference"/>
          <w:rFonts w:ascii="GHEA Grapalat" w:hAnsi="GHEA Grapalat"/>
        </w:rPr>
        <w:footnoteReference w:customMarkFollows="1" w:id="11"/>
        <w:t>17</w:t>
      </w:r>
      <w:r w:rsidRPr="00B138F3">
        <w:rPr>
          <w:rFonts w:ascii="GHEA Grapalat" w:hAnsi="GHEA Grapalat"/>
        </w:rPr>
        <w:t xml:space="preserve">.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w:t>
      </w:r>
      <w:r w:rsidRPr="00B138F3">
        <w:rPr>
          <w:rFonts w:ascii="GHEA Grapalat" w:hAnsi="GHEA Grapalat"/>
        </w:rPr>
        <w:lastRenderedPageBreak/>
        <w:t>ожидаемую прибыль.</w:t>
      </w:r>
    </w:p>
    <w:p w:rsidR="00173BC3" w:rsidRPr="00B138F3" w:rsidRDefault="00173BC3" w:rsidP="00173BC3">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173BC3" w:rsidRPr="00016450" w:rsidRDefault="00173BC3" w:rsidP="00173BC3">
      <w:pPr>
        <w:widowControl w:val="0"/>
        <w:tabs>
          <w:tab w:val="left" w:pos="1134"/>
        </w:tabs>
        <w:spacing w:after="160" w:line="360" w:lineRule="auto"/>
        <w:ind w:firstLine="567"/>
        <w:jc w:val="both"/>
        <w:rPr>
          <w:rFonts w:ascii="GHEA Grapalat" w:hAnsi="GHEA Grapalat"/>
        </w:rPr>
      </w:pPr>
      <w:r w:rsidRPr="00016450">
        <w:rPr>
          <w:rFonts w:ascii="GHEA Grapalat" w:hAnsi="GHEA Grapalat"/>
        </w:rPr>
        <w:t>3.</w:t>
      </w:r>
      <w:r w:rsidRPr="00C90F08">
        <w:rPr>
          <w:rFonts w:ascii="GHEA Grapalat" w:hAnsi="GHEA Grapalat"/>
        </w:rPr>
        <w:t>2</w:t>
      </w:r>
      <w:r w:rsidRPr="006C6AFF">
        <w:rPr>
          <w:rFonts w:ascii="GHEA Grapalat" w:hAnsi="GHEA Grapalat"/>
        </w:rPr>
        <w:t>.</w:t>
      </w:r>
      <w:r w:rsidRPr="006C6AFF">
        <w:rPr>
          <w:rFonts w:ascii="GHEA Grapalat" w:hAnsi="GHEA Grapalat"/>
        </w:rPr>
        <w:tab/>
      </w:r>
      <w:r w:rsidRPr="00016450">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приема-передачи</w:t>
      </w:r>
      <w:r w:rsidRPr="00C90F08">
        <w:rPr>
          <w:rFonts w:ascii="GHEA Grapalat" w:hAnsi="GHEA Grapalat"/>
        </w:rPr>
        <w:t>.</w:t>
      </w:r>
      <w:r w:rsidRPr="00016450">
        <w:rPr>
          <w:rFonts w:ascii="GHEA Grapalat" w:hAnsi="GHEA Grapalat"/>
        </w:rPr>
        <w:t xml:space="preserve">  </w:t>
      </w:r>
      <w:r w:rsidRPr="007F5FB4">
        <w:rPr>
          <w:rFonts w:ascii="GHEA Grapalat" w:hAnsi="GHEA Grapalat"/>
        </w:rPr>
        <w:t>Оплата производится в течени</w:t>
      </w:r>
      <w:r w:rsidRPr="00C90F08">
        <w:rPr>
          <w:rFonts w:ascii="GHEA Grapalat" w:hAnsi="GHEA Grapalat"/>
        </w:rPr>
        <w:t>и</w:t>
      </w:r>
      <w:r w:rsidRPr="007F5FB4">
        <w:rPr>
          <w:rFonts w:ascii="GHEA Grapalat" w:hAnsi="GHEA Grapalat"/>
        </w:rPr>
        <w:t xml:space="preserve"> 20 (двадцати) банковских дней </w:t>
      </w:r>
      <w:r w:rsidRPr="0095542C">
        <w:rPr>
          <w:rFonts w:ascii="GHEA Grapalat" w:hAnsi="GHEA Grapalat"/>
        </w:rPr>
        <w:t xml:space="preserve">с момента принятия </w:t>
      </w:r>
      <w:r w:rsidRPr="007F5FB4">
        <w:rPr>
          <w:rFonts w:ascii="GHEA Grapalat" w:hAnsi="GHEA Grapalat"/>
        </w:rPr>
        <w:t>товара</w:t>
      </w:r>
      <w:r w:rsidRPr="0095542C">
        <w:rPr>
          <w:rFonts w:ascii="GHEA Grapalat" w:hAnsi="GHEA Grapalat"/>
        </w:rPr>
        <w:t xml:space="preserve"> </w:t>
      </w:r>
      <w:r w:rsidRPr="00E952A4">
        <w:rPr>
          <w:rFonts w:ascii="GHEA Grapalat" w:hAnsi="GHEA Grapalat"/>
        </w:rPr>
        <w:t>П</w:t>
      </w:r>
      <w:r w:rsidRPr="0095542C">
        <w:rPr>
          <w:rFonts w:ascii="GHEA Grapalat" w:hAnsi="GHEA Grapalat"/>
        </w:rPr>
        <w:t>окупателем</w:t>
      </w:r>
      <w:r w:rsidRPr="00016450">
        <w:rPr>
          <w:rFonts w:ascii="GHEA Grapalat" w:hAnsi="GHEA Grapalat"/>
        </w:rPr>
        <w:t xml:space="preserve">(Приложение № </w:t>
      </w:r>
      <w:r w:rsidRPr="00425D09">
        <w:rPr>
          <w:rFonts w:ascii="GHEA Grapalat" w:hAnsi="GHEA Grapalat"/>
        </w:rPr>
        <w:t>3</w:t>
      </w:r>
      <w:r w:rsidRPr="00016450">
        <w:rPr>
          <w:rFonts w:ascii="GHEA Grapalat" w:hAnsi="GHEA Grapalat"/>
        </w:rPr>
        <w:t>)</w:t>
      </w:r>
      <w:r w:rsidRPr="007F5FB4">
        <w:rPr>
          <w:rFonts w:ascii="GHEA Grapalat" w:hAnsi="GHEA Grapalat"/>
        </w:rPr>
        <w:t>.</w:t>
      </w:r>
    </w:p>
    <w:p w:rsidR="00173BC3" w:rsidRPr="00B138F3" w:rsidRDefault="00173BC3" w:rsidP="00173BC3">
      <w:pPr>
        <w:widowControl w:val="0"/>
        <w:spacing w:after="160"/>
        <w:ind w:firstLine="720"/>
        <w:jc w:val="both"/>
        <w:rPr>
          <w:rFonts w:ascii="GHEA Grapalat" w:hAnsi="GHEA Grapalat" w:cs="Sylfaen"/>
          <w:i/>
          <w:u w:val="single"/>
          <w:lang w:val="hy-AM"/>
        </w:rPr>
      </w:pPr>
    </w:p>
    <w:p w:rsidR="00173BC3" w:rsidRPr="00B138F3" w:rsidRDefault="00173BC3" w:rsidP="00173BC3">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173BC3" w:rsidRPr="00BE51DD"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173BC3" w:rsidRDefault="00173BC3" w:rsidP="00173BC3">
      <w:pPr>
        <w:widowControl w:val="0"/>
        <w:tabs>
          <w:tab w:val="left" w:pos="1134"/>
        </w:tabs>
        <w:spacing w:after="160"/>
        <w:ind w:firstLine="567"/>
        <w:jc w:val="both"/>
        <w:rPr>
          <w:rFonts w:ascii="GHEA Grapalat" w:hAnsi="GHEA Grapalat" w:cs="Sylfaen"/>
        </w:rPr>
      </w:pPr>
      <w:r>
        <w:rPr>
          <w:rFonts w:ascii="GHEA Grapalat" w:hAnsi="GHEA Grapalat"/>
        </w:rPr>
        <w:t>4.2.</w:t>
      </w:r>
      <w:r>
        <w:rPr>
          <w:rFonts w:ascii="GHEA Grapalat" w:hAnsi="GHEA Grapalat"/>
        </w:rPr>
        <w:tab/>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173BC3" w:rsidRPr="00BE51DD" w:rsidRDefault="00173BC3" w:rsidP="00173BC3">
      <w:pPr>
        <w:widowControl w:val="0"/>
        <w:tabs>
          <w:tab w:val="left" w:pos="1134"/>
        </w:tabs>
        <w:spacing w:after="160"/>
        <w:ind w:firstLine="567"/>
        <w:jc w:val="both"/>
        <w:rPr>
          <w:rFonts w:ascii="GHEA Grapalat" w:hAnsi="GHEA Grapalat"/>
        </w:rPr>
      </w:pPr>
    </w:p>
    <w:p w:rsidR="00173BC3" w:rsidRPr="00B138F3" w:rsidRDefault="00173BC3" w:rsidP="00173BC3">
      <w:pPr>
        <w:widowControl w:val="0"/>
        <w:spacing w:after="160"/>
        <w:jc w:val="center"/>
        <w:rPr>
          <w:rFonts w:ascii="GHEA Grapalat" w:hAnsi="GHEA Grapalat"/>
          <w:b/>
        </w:rPr>
      </w:pPr>
      <w:r w:rsidRPr="00B138F3">
        <w:rPr>
          <w:rFonts w:ascii="GHEA Grapalat" w:hAnsi="GHEA Grapalat"/>
          <w:b/>
        </w:rPr>
        <w:t>5. ПЕРЕДАЧА И ПРИЕМ ТОВАРА</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173BC3" w:rsidRDefault="00173BC3" w:rsidP="00173BC3">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w:t>
      </w:r>
      <w:r w:rsidRPr="00425D09">
        <w:rPr>
          <w:rFonts w:ascii="GHEA Grapalat" w:hAnsi="GHEA Grapalat"/>
        </w:rPr>
        <w:t>4</w:t>
      </w:r>
      <w:r>
        <w:rPr>
          <w:rFonts w:ascii="GHEA Grapalat" w:hAnsi="GHEA Grapalat"/>
        </w:rPr>
        <w:t xml:space="preserve">.1) и </w:t>
      </w:r>
      <w:r w:rsidRPr="00C90F08">
        <w:rPr>
          <w:rFonts w:ascii="GHEA Grapalat" w:hAnsi="GHEA Grapalat"/>
        </w:rPr>
        <w:t xml:space="preserve">2 </w:t>
      </w:r>
      <w:r>
        <w:rPr>
          <w:rFonts w:ascii="GHEA Grapalat" w:hAnsi="GHEA Grapalat"/>
        </w:rPr>
        <w:t xml:space="preserve">экземпляр акта приема-передачи (Приложение № </w:t>
      </w:r>
      <w:r w:rsidRPr="00425D09">
        <w:rPr>
          <w:rFonts w:ascii="GHEA Grapalat" w:hAnsi="GHEA Grapalat"/>
        </w:rPr>
        <w:t>4</w:t>
      </w:r>
      <w:r>
        <w:rPr>
          <w:rFonts w:ascii="GHEA Grapalat" w:hAnsi="GHEA Grapalat"/>
        </w:rPr>
        <w:t xml:space="preserve">). </w:t>
      </w:r>
    </w:p>
    <w:p w:rsidR="00173BC3" w:rsidRDefault="00173BC3" w:rsidP="00173BC3">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73BC3" w:rsidRDefault="00173BC3" w:rsidP="00173BC3">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73BC3" w:rsidRDefault="00173BC3" w:rsidP="00173BC3">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173BC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 xml:space="preserve">Покупатель в течение </w:t>
      </w:r>
      <w:r w:rsidRPr="00C90F08">
        <w:rPr>
          <w:rFonts w:ascii="GHEA Grapalat" w:hAnsi="GHEA Grapalat"/>
        </w:rPr>
        <w:t>5</w:t>
      </w:r>
      <w:r>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w:t>
      </w:r>
      <w:r>
        <w:rPr>
          <w:rFonts w:ascii="GHEA Grapalat" w:hAnsi="GHEA Grapalat"/>
        </w:rPr>
        <w:lastRenderedPageBreak/>
        <w:t>непринятия товара.</w:t>
      </w:r>
    </w:p>
    <w:p w:rsidR="00173BC3" w:rsidRDefault="00173BC3" w:rsidP="00173BC3">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173BC3" w:rsidRDefault="00173BC3" w:rsidP="00173BC3">
      <w:pPr>
        <w:widowControl w:val="0"/>
        <w:tabs>
          <w:tab w:val="left" w:pos="1134"/>
        </w:tabs>
        <w:spacing w:after="160"/>
        <w:ind w:firstLine="567"/>
        <w:jc w:val="both"/>
        <w:rPr>
          <w:rFonts w:ascii="GHEA Grapalat" w:hAnsi="GHEA Grapalat"/>
        </w:rPr>
      </w:pPr>
    </w:p>
    <w:p w:rsidR="00173BC3" w:rsidRPr="00B138F3" w:rsidRDefault="00173BC3" w:rsidP="00173BC3">
      <w:pPr>
        <w:widowControl w:val="0"/>
        <w:spacing w:after="160"/>
        <w:jc w:val="center"/>
        <w:rPr>
          <w:rFonts w:ascii="GHEA Grapalat" w:hAnsi="GHEA Grapalat"/>
          <w:b/>
        </w:rPr>
      </w:pPr>
      <w:r w:rsidRPr="00B138F3">
        <w:rPr>
          <w:rFonts w:ascii="GHEA Grapalat" w:hAnsi="GHEA Grapalat"/>
          <w:b/>
        </w:rPr>
        <w:t>6. ОТВЕТСТВЕННОСТЬ СТОРОН</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B138F3">
        <w:rPr>
          <w:rStyle w:val="FootnoteReference"/>
          <w:rFonts w:ascii="GHEA Grapalat" w:hAnsi="GHEA Grapalat"/>
        </w:rPr>
        <w:footnoteReference w:customMarkFollows="1" w:id="12"/>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173BC3" w:rsidRPr="00B138F3" w:rsidRDefault="00173BC3" w:rsidP="00173BC3">
      <w:pPr>
        <w:rPr>
          <w:rFonts w:ascii="GHEA Grapalat" w:hAnsi="GHEA Grapalat"/>
          <w:lang w:val="hy-AM"/>
        </w:rPr>
      </w:pPr>
    </w:p>
    <w:p w:rsidR="00173BC3" w:rsidRPr="00B138F3" w:rsidRDefault="00173BC3" w:rsidP="00173BC3">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173BC3" w:rsidRPr="00B138F3" w:rsidRDefault="00173BC3" w:rsidP="00173BC3">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w:t>
      </w:r>
      <w:r w:rsidRPr="00B138F3">
        <w:rPr>
          <w:rFonts w:ascii="GHEA Grapalat" w:hAnsi="GHEA Grapalat"/>
        </w:rPr>
        <w:lastRenderedPageBreak/>
        <w:t>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173BC3" w:rsidRPr="00B138F3" w:rsidRDefault="00173BC3" w:rsidP="00173BC3">
      <w:pPr>
        <w:widowControl w:val="0"/>
        <w:spacing w:after="160"/>
        <w:jc w:val="center"/>
        <w:rPr>
          <w:rFonts w:ascii="GHEA Grapalat" w:hAnsi="GHEA Grapalat"/>
          <w:lang w:val="hy-AM"/>
        </w:rPr>
      </w:pPr>
    </w:p>
    <w:p w:rsidR="00173BC3" w:rsidRPr="00016450" w:rsidRDefault="00173BC3" w:rsidP="00173BC3">
      <w:pPr>
        <w:widowControl w:val="0"/>
        <w:spacing w:after="160" w:line="360" w:lineRule="auto"/>
        <w:jc w:val="center"/>
        <w:rPr>
          <w:rFonts w:ascii="GHEA Grapalat" w:hAnsi="GHEA Grapalat"/>
          <w:b/>
        </w:rPr>
      </w:pPr>
      <w:r w:rsidRPr="00016450">
        <w:rPr>
          <w:rFonts w:ascii="GHEA Grapalat" w:hAnsi="GHEA Grapalat"/>
          <w:b/>
        </w:rPr>
        <w:t>8. ИНЫЕ УСЛОВИЯ</w:t>
      </w:r>
    </w:p>
    <w:p w:rsidR="00D3537F" w:rsidRPr="00C90F08" w:rsidRDefault="00D3537F" w:rsidP="00D3537F">
      <w:pPr>
        <w:widowControl w:val="0"/>
        <w:tabs>
          <w:tab w:val="left" w:pos="1134"/>
        </w:tabs>
        <w:spacing w:after="160"/>
        <w:ind w:firstLine="567"/>
        <w:jc w:val="both"/>
        <w:rPr>
          <w:rFonts w:ascii="GHEA Grapalat" w:hAnsi="GHEA Grapalat"/>
        </w:rPr>
      </w:pPr>
      <w:r w:rsidRPr="00016450">
        <w:rPr>
          <w:rFonts w:ascii="GHEA Grapalat" w:hAnsi="GHEA Grapalat"/>
        </w:rPr>
        <w:t>8.1</w:t>
      </w:r>
      <w:r w:rsidRPr="006C6AFF">
        <w:rPr>
          <w:rFonts w:ascii="GHEA Grapalat" w:hAnsi="GHEA Grapalat"/>
        </w:rPr>
        <w:t>.</w:t>
      </w:r>
      <w:r w:rsidRPr="006C6AFF">
        <w:rPr>
          <w:rFonts w:ascii="GHEA Grapalat" w:hAnsi="GHEA Grapalat"/>
        </w:rPr>
        <w:tab/>
      </w:r>
      <w:r w:rsidRPr="00016450">
        <w:rPr>
          <w:rFonts w:ascii="GHEA Grapalat" w:hAnsi="GHEA Grapalat"/>
        </w:rPr>
        <w:t xml:space="preserve">Договор вступает в силу с момента его подписания Сторонами и действует </w:t>
      </w:r>
      <w:r w:rsidRPr="00C90F08">
        <w:rPr>
          <w:rFonts w:ascii="GHEA Grapalat" w:hAnsi="GHEA Grapalat"/>
        </w:rPr>
        <w:t xml:space="preserve">не позднее </w:t>
      </w:r>
      <w:r>
        <w:rPr>
          <w:rFonts w:ascii="GHEA Grapalat" w:hAnsi="GHEA Grapalat"/>
        </w:rPr>
        <w:t xml:space="preserve">до </w:t>
      </w:r>
      <w:r w:rsidRPr="00DE4A1F">
        <w:rPr>
          <w:rFonts w:ascii="GHEA Grapalat" w:hAnsi="GHEA Grapalat" w:cs="Times Armenian"/>
        </w:rPr>
        <w:t>7</w:t>
      </w:r>
      <w:r w:rsidRPr="00CC0116">
        <w:rPr>
          <w:rFonts w:ascii="GHEA Grapalat" w:hAnsi="GHEA Grapalat" w:cs="Times Armenian"/>
        </w:rPr>
        <w:t xml:space="preserve"> календарного дня </w:t>
      </w:r>
      <w:r w:rsidRPr="00C90F08">
        <w:rPr>
          <w:rFonts w:ascii="GHEA Grapalat" w:hAnsi="GHEA Grapalat"/>
        </w:rPr>
        <w:t xml:space="preserve">или </w:t>
      </w:r>
      <w:r w:rsidRPr="00016450">
        <w:rPr>
          <w:rFonts w:ascii="GHEA Grapalat" w:hAnsi="GHEA Grapalat"/>
        </w:rPr>
        <w:t xml:space="preserve">до выполнения в полном объеме принятых Сторонами по Договору </w:t>
      </w:r>
      <w:r>
        <w:rPr>
          <w:rFonts w:ascii="GHEA Grapalat" w:hAnsi="GHEA Grapalat"/>
        </w:rPr>
        <w:t>обязательств</w:t>
      </w:r>
      <w:r w:rsidRPr="00C90F08">
        <w:rPr>
          <w:rFonts w:ascii="GHEA Grapalat" w:hAnsi="GHEA Grapalat"/>
        </w:rPr>
        <w:t xml:space="preserve"> но не позднее </w:t>
      </w:r>
      <w:r>
        <w:rPr>
          <w:rFonts w:ascii="GHEA Grapalat" w:hAnsi="GHEA Grapalat"/>
        </w:rPr>
        <w:t>30 декабря 20</w:t>
      </w:r>
      <w:r w:rsidRPr="000D6FF5">
        <w:rPr>
          <w:rFonts w:ascii="GHEA Grapalat" w:hAnsi="GHEA Grapalat"/>
        </w:rPr>
        <w:t>2</w:t>
      </w:r>
      <w:r w:rsidRPr="007C6E16">
        <w:rPr>
          <w:rFonts w:ascii="GHEA Grapalat" w:hAnsi="GHEA Grapalat"/>
        </w:rPr>
        <w:t>1</w:t>
      </w:r>
      <w:r w:rsidRPr="00C90F08">
        <w:rPr>
          <w:rFonts w:ascii="GHEA Grapalat" w:hAnsi="GHEA Grapalat"/>
        </w:rPr>
        <w:t xml:space="preserve"> года</w:t>
      </w:r>
      <w:r>
        <w:rPr>
          <w:rFonts w:ascii="GHEA Grapalat" w:hAnsi="GHEA Grapalat"/>
        </w:rPr>
        <w:t>.</w:t>
      </w:r>
    </w:p>
    <w:p w:rsidR="00173BC3" w:rsidRPr="00B138F3" w:rsidRDefault="00173BC3" w:rsidP="00173BC3">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173BC3" w:rsidRPr="00B138F3" w:rsidRDefault="00173BC3" w:rsidP="00173BC3">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173BC3" w:rsidRPr="00B138F3" w:rsidRDefault="00173BC3" w:rsidP="00173BC3">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173BC3" w:rsidRPr="00B138F3" w:rsidRDefault="00173BC3" w:rsidP="00173BC3">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173BC3" w:rsidRPr="00B138F3" w:rsidRDefault="00173BC3" w:rsidP="00173BC3">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lastRenderedPageBreak/>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173BC3" w:rsidRPr="00B138F3" w:rsidRDefault="00173BC3" w:rsidP="00173BC3">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FootnoteReference"/>
          <w:rFonts w:ascii="GHEA Grapalat" w:hAnsi="GHEA Grapalat"/>
        </w:rPr>
        <w:footnoteReference w:customMarkFollows="1" w:id="13"/>
        <w:t>22</w:t>
      </w:r>
      <w:r w:rsidRPr="00B138F3">
        <w:rPr>
          <w:rFonts w:ascii="GHEA Grapalat" w:hAnsi="GHEA Grapalat"/>
        </w:rPr>
        <w:t>.</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FootnoteReference"/>
          <w:rFonts w:ascii="GHEA Grapalat" w:hAnsi="GHEA Grapalat"/>
        </w:rPr>
        <w:footnoteReference w:customMarkFollows="1" w:id="14"/>
        <w:t>23</w:t>
      </w:r>
      <w:r w:rsidRPr="00B138F3">
        <w:rPr>
          <w:rFonts w:ascii="GHEA Grapalat" w:hAnsi="GHEA Grapalat"/>
        </w:rPr>
        <w:t>.</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пяти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lastRenderedPageBreak/>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173BC3" w:rsidRPr="00B138F3" w:rsidRDefault="00173BC3" w:rsidP="00173BC3">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173BC3" w:rsidRPr="00B138F3" w:rsidRDefault="00173BC3" w:rsidP="00173BC3">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61525D" w:rsidRPr="00B138F3" w:rsidRDefault="0061525D" w:rsidP="0061525D">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61525D" w:rsidRPr="000D6FF5" w:rsidRDefault="0061525D" w:rsidP="0061525D">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61525D" w:rsidRPr="000D6FF5" w:rsidRDefault="0061525D" w:rsidP="0061525D">
      <w:pPr>
        <w:widowControl w:val="0"/>
        <w:tabs>
          <w:tab w:val="left" w:pos="1276"/>
        </w:tabs>
        <w:spacing w:after="160"/>
        <w:ind w:firstLine="567"/>
        <w:jc w:val="both"/>
        <w:rPr>
          <w:rFonts w:ascii="GHEA Grapalat" w:hAnsi="GHEA Grapalat"/>
        </w:rPr>
      </w:pPr>
    </w:p>
    <w:p w:rsidR="0061525D" w:rsidRPr="00B138F3" w:rsidRDefault="0061525D" w:rsidP="0061525D">
      <w:pPr>
        <w:widowControl w:val="0"/>
        <w:spacing w:after="160"/>
        <w:jc w:val="center"/>
        <w:rPr>
          <w:rFonts w:ascii="GHEA Grapalat" w:hAnsi="GHEA Grapalat"/>
          <w:b/>
        </w:rPr>
      </w:pPr>
      <w:r>
        <w:rPr>
          <w:rFonts w:ascii="GHEA Grapalat" w:hAnsi="GHEA Grapalat"/>
          <w:b/>
        </w:rPr>
        <w:t>9</w:t>
      </w:r>
      <w:r w:rsidRPr="00B138F3">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61525D" w:rsidRPr="00B138F3" w:rsidTr="00D04A2A">
        <w:tc>
          <w:tcPr>
            <w:tcW w:w="4536" w:type="dxa"/>
          </w:tcPr>
          <w:p w:rsidR="0061525D" w:rsidRPr="00B138F3" w:rsidRDefault="0061525D" w:rsidP="00D04A2A">
            <w:pPr>
              <w:widowControl w:val="0"/>
              <w:spacing w:after="160"/>
              <w:jc w:val="center"/>
              <w:rPr>
                <w:rFonts w:ascii="GHEA Grapalat" w:hAnsi="GHEA Grapalat" w:cs="Sylfaen"/>
                <w:b/>
                <w:bCs/>
              </w:rPr>
            </w:pPr>
            <w:r w:rsidRPr="00B138F3">
              <w:rPr>
                <w:rFonts w:ascii="GHEA Grapalat" w:hAnsi="GHEA Grapalat"/>
                <w:b/>
              </w:rPr>
              <w:t>ПОКУПАТЕЛЬ</w:t>
            </w:r>
          </w:p>
          <w:p w:rsidR="0061525D" w:rsidRPr="00B138F3" w:rsidRDefault="0061525D" w:rsidP="00D04A2A">
            <w:pPr>
              <w:widowControl w:val="0"/>
              <w:jc w:val="center"/>
              <w:rPr>
                <w:rFonts w:ascii="GHEA Grapalat" w:hAnsi="GHEA Grapalat"/>
                <w:lang w:val="en-US"/>
              </w:rPr>
            </w:pPr>
            <w:r w:rsidRPr="00B138F3">
              <w:rPr>
                <w:rFonts w:ascii="GHEA Grapalat" w:hAnsi="GHEA Grapalat"/>
                <w:lang w:val="en-US"/>
              </w:rPr>
              <w:t>_______________________</w:t>
            </w:r>
          </w:p>
          <w:p w:rsidR="0061525D" w:rsidRPr="00B138F3" w:rsidRDefault="0061525D" w:rsidP="00D04A2A">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61525D" w:rsidRPr="00B138F3" w:rsidRDefault="0061525D" w:rsidP="00D04A2A">
            <w:pPr>
              <w:widowControl w:val="0"/>
              <w:spacing w:after="160"/>
              <w:jc w:val="center"/>
              <w:rPr>
                <w:rFonts w:ascii="GHEA Grapalat" w:hAnsi="GHEA Grapalat"/>
              </w:rPr>
            </w:pPr>
            <w:r w:rsidRPr="00B138F3">
              <w:rPr>
                <w:rFonts w:ascii="GHEA Grapalat" w:hAnsi="GHEA Grapalat"/>
              </w:rPr>
              <w:t>М. П.</w:t>
            </w:r>
          </w:p>
        </w:tc>
        <w:tc>
          <w:tcPr>
            <w:tcW w:w="760" w:type="dxa"/>
          </w:tcPr>
          <w:p w:rsidR="0061525D" w:rsidRPr="00B138F3" w:rsidRDefault="0061525D" w:rsidP="00D04A2A">
            <w:pPr>
              <w:widowControl w:val="0"/>
              <w:spacing w:after="160"/>
              <w:jc w:val="center"/>
              <w:rPr>
                <w:rFonts w:ascii="GHEA Grapalat" w:hAnsi="GHEA Grapalat"/>
              </w:rPr>
            </w:pPr>
          </w:p>
        </w:tc>
        <w:tc>
          <w:tcPr>
            <w:tcW w:w="4343" w:type="dxa"/>
          </w:tcPr>
          <w:p w:rsidR="0061525D" w:rsidRPr="00B138F3" w:rsidRDefault="0061525D" w:rsidP="00D04A2A">
            <w:pPr>
              <w:widowControl w:val="0"/>
              <w:spacing w:after="160"/>
              <w:jc w:val="center"/>
              <w:rPr>
                <w:rFonts w:ascii="GHEA Grapalat" w:hAnsi="GHEA Grapalat" w:cs="Sylfaen"/>
                <w:b/>
                <w:bCs/>
              </w:rPr>
            </w:pPr>
            <w:r w:rsidRPr="00B138F3">
              <w:rPr>
                <w:rFonts w:ascii="GHEA Grapalat" w:hAnsi="GHEA Grapalat"/>
                <w:b/>
              </w:rPr>
              <w:t>ПРОДАВЕЦ</w:t>
            </w:r>
          </w:p>
          <w:p w:rsidR="0061525D" w:rsidRPr="00B138F3" w:rsidRDefault="0061525D" w:rsidP="00D04A2A">
            <w:pPr>
              <w:widowControl w:val="0"/>
              <w:jc w:val="center"/>
              <w:rPr>
                <w:rFonts w:ascii="GHEA Grapalat" w:hAnsi="GHEA Grapalat"/>
                <w:lang w:val="en-US"/>
              </w:rPr>
            </w:pPr>
            <w:r w:rsidRPr="00B138F3">
              <w:rPr>
                <w:rFonts w:ascii="GHEA Grapalat" w:hAnsi="GHEA Grapalat"/>
                <w:lang w:val="en-US"/>
              </w:rPr>
              <w:t>______________________</w:t>
            </w:r>
          </w:p>
          <w:p w:rsidR="0061525D" w:rsidRPr="00B138F3" w:rsidRDefault="0061525D" w:rsidP="00D04A2A">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61525D" w:rsidRPr="00B138F3" w:rsidRDefault="0061525D" w:rsidP="00D04A2A">
            <w:pPr>
              <w:widowControl w:val="0"/>
              <w:spacing w:after="160"/>
              <w:jc w:val="center"/>
              <w:rPr>
                <w:rFonts w:ascii="GHEA Grapalat" w:hAnsi="GHEA Grapalat"/>
              </w:rPr>
            </w:pPr>
            <w:r w:rsidRPr="00B138F3">
              <w:rPr>
                <w:rFonts w:ascii="GHEA Grapalat" w:hAnsi="GHEA Grapalat"/>
              </w:rPr>
              <w:t>М. П.</w:t>
            </w:r>
          </w:p>
        </w:tc>
      </w:tr>
    </w:tbl>
    <w:p w:rsidR="0061525D" w:rsidRDefault="0061525D" w:rsidP="0061525D">
      <w:pPr>
        <w:widowControl w:val="0"/>
        <w:spacing w:after="160"/>
        <w:ind w:firstLine="567"/>
        <w:jc w:val="both"/>
        <w:rPr>
          <w:rFonts w:ascii="GHEA Grapalat" w:hAnsi="GHEA Grapalat"/>
          <w:i/>
          <w:lang w:val="hy-AM"/>
        </w:rPr>
      </w:pPr>
    </w:p>
    <w:p w:rsidR="0061525D" w:rsidRPr="00B138F3" w:rsidRDefault="0061525D" w:rsidP="0061525D">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61525D" w:rsidRPr="00B138F3" w:rsidRDefault="0061525D" w:rsidP="0061525D">
      <w:pPr>
        <w:widowControl w:val="0"/>
        <w:spacing w:after="160"/>
        <w:rPr>
          <w:rFonts w:ascii="GHEA Grapalat" w:hAnsi="GHEA Grapalat"/>
        </w:rPr>
      </w:pPr>
    </w:p>
    <w:p w:rsidR="0061525D" w:rsidRPr="00382B60" w:rsidRDefault="0061525D" w:rsidP="0061525D">
      <w:pPr>
        <w:widowControl w:val="0"/>
        <w:spacing w:after="160"/>
        <w:jc w:val="right"/>
        <w:rPr>
          <w:rFonts w:ascii="GHEA Grapalat" w:hAnsi="GHEA Grapalat"/>
        </w:rPr>
        <w:sectPr w:rsidR="0061525D" w:rsidRPr="00382B60" w:rsidSect="00F34618">
          <w:footerReference w:type="default" r:id="rId9"/>
          <w:footnotePr>
            <w:pos w:val="beneathText"/>
          </w:footnotePr>
          <w:pgSz w:w="11906" w:h="16838" w:code="9"/>
          <w:pgMar w:top="993" w:right="1418" w:bottom="900" w:left="1418" w:header="561" w:footer="561" w:gutter="0"/>
          <w:cols w:space="720"/>
          <w:docGrid w:linePitch="326"/>
        </w:sectPr>
      </w:pPr>
    </w:p>
    <w:p w:rsidR="0061525D" w:rsidRPr="00016450" w:rsidRDefault="0061525D" w:rsidP="0061525D">
      <w:pPr>
        <w:widowControl w:val="0"/>
        <w:spacing w:after="160"/>
        <w:jc w:val="right"/>
        <w:rPr>
          <w:rFonts w:ascii="GHEA Grapalat" w:hAnsi="GHEA Grapalat"/>
          <w:i/>
        </w:rPr>
      </w:pPr>
      <w:r w:rsidRPr="00016450">
        <w:rPr>
          <w:rFonts w:ascii="GHEA Grapalat" w:hAnsi="GHEA Grapalat"/>
          <w:i/>
        </w:rPr>
        <w:lastRenderedPageBreak/>
        <w:t>Приложение № 1</w:t>
      </w:r>
    </w:p>
    <w:p w:rsidR="0061525D" w:rsidRPr="00AA5BD2" w:rsidRDefault="0061525D" w:rsidP="0061525D">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sidR="00DE1AC0" w:rsidRPr="006B18CD">
        <w:rPr>
          <w:rFonts w:ascii="GHEA Grapalat" w:hAnsi="GHEA Grapalat"/>
        </w:rPr>
        <w:t>ЕГС</w:t>
      </w:r>
      <w:r w:rsidR="00DE1AC0">
        <w:rPr>
          <w:rFonts w:ascii="GHEA Grapalat" w:hAnsi="GHEA Grapalat"/>
        </w:rPr>
        <w:t>-</w:t>
      </w:r>
      <w:r w:rsidR="00DE1AC0" w:rsidRPr="00C92C21">
        <w:rPr>
          <w:rFonts w:ascii="GHEA Grapalat" w:hAnsi="GHEA Grapalat"/>
        </w:rPr>
        <w:t>HMA-APDzB</w:t>
      </w:r>
      <w:r w:rsidR="00DE1AC0">
        <w:rPr>
          <w:rFonts w:ascii="GHEA Grapalat" w:hAnsi="GHEA Grapalat"/>
        </w:rPr>
        <w:t>-</w:t>
      </w:r>
      <w:r w:rsidR="00DE1AC0" w:rsidRPr="007C6E16">
        <w:rPr>
          <w:rFonts w:ascii="GHEA Grapalat" w:hAnsi="GHEA Grapalat"/>
        </w:rPr>
        <w:t>21</w:t>
      </w:r>
      <w:r w:rsidR="00DE1AC0">
        <w:rPr>
          <w:rFonts w:ascii="GHEA Grapalat" w:hAnsi="GHEA Grapalat"/>
        </w:rPr>
        <w:t>/</w:t>
      </w:r>
      <w:r w:rsidR="00D3537F" w:rsidRPr="00D3537F">
        <w:rPr>
          <w:rFonts w:ascii="GHEA Grapalat" w:hAnsi="GHEA Grapalat"/>
        </w:rPr>
        <w:t>4</w:t>
      </w:r>
      <w:r w:rsidR="00DE1AC0" w:rsidRPr="00413E59">
        <w:rPr>
          <w:rFonts w:ascii="GHEA Grapalat" w:hAnsi="GHEA Grapalat"/>
        </w:rPr>
        <w:t xml:space="preserve">  </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0D6FF5">
        <w:rPr>
          <w:rFonts w:ascii="GHEA Grapalat" w:hAnsi="GHEA Grapalat"/>
          <w:i/>
        </w:rPr>
        <w:t>2</w:t>
      </w:r>
      <w:r w:rsidRPr="00053536">
        <w:rPr>
          <w:rFonts w:ascii="GHEA Grapalat" w:hAnsi="GHEA Grapalat"/>
          <w:i/>
        </w:rPr>
        <w:t>1</w:t>
      </w:r>
      <w:r w:rsidRPr="00AA5BD2">
        <w:rPr>
          <w:rFonts w:ascii="GHEA Grapalat" w:hAnsi="GHEA Grapalat"/>
          <w:i/>
        </w:rPr>
        <w:t>г.</w:t>
      </w:r>
    </w:p>
    <w:p w:rsidR="0061525D" w:rsidRPr="00016450" w:rsidRDefault="0061525D" w:rsidP="0061525D">
      <w:pPr>
        <w:widowControl w:val="0"/>
        <w:spacing w:after="160" w:line="360" w:lineRule="auto"/>
        <w:jc w:val="center"/>
        <w:rPr>
          <w:rFonts w:ascii="GHEA Grapalat" w:hAnsi="GHEA Grapalat"/>
        </w:rPr>
      </w:pPr>
      <w:r w:rsidRPr="00016450">
        <w:rPr>
          <w:rFonts w:ascii="GHEA Grapalat" w:hAnsi="GHEA Grapalat"/>
        </w:rPr>
        <w:t>ТЕХНИЧЕСКА</w:t>
      </w:r>
      <w:r>
        <w:rPr>
          <w:rFonts w:ascii="GHEA Grapalat" w:hAnsi="GHEA Grapalat"/>
        </w:rPr>
        <w:t>Я ХАРАКТЕРИСТИКА-ГРАФИК ЗАКУПКИ</w:t>
      </w:r>
    </w:p>
    <w:p w:rsidR="0061525D" w:rsidRPr="00016450" w:rsidRDefault="0061525D" w:rsidP="0061525D">
      <w:pPr>
        <w:widowControl w:val="0"/>
        <w:spacing w:after="160" w:line="360" w:lineRule="auto"/>
        <w:jc w:val="right"/>
        <w:rPr>
          <w:rFonts w:ascii="GHEA Grapalat" w:hAnsi="GHEA Grapalat"/>
        </w:rPr>
      </w:pPr>
      <w:r w:rsidRPr="00016450">
        <w:rPr>
          <w:rFonts w:ascii="GHEA Grapalat" w:hAnsi="GHEA Grapalat"/>
        </w:rPr>
        <w:t>драмов РА</w:t>
      </w:r>
    </w:p>
    <w:tbl>
      <w:tblPr>
        <w:tblW w:w="15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7"/>
        <w:gridCol w:w="1306"/>
        <w:gridCol w:w="287"/>
        <w:gridCol w:w="1704"/>
        <w:gridCol w:w="1350"/>
        <w:gridCol w:w="3870"/>
        <w:gridCol w:w="1170"/>
        <w:gridCol w:w="1341"/>
        <w:gridCol w:w="1620"/>
        <w:gridCol w:w="1314"/>
      </w:tblGrid>
      <w:tr w:rsidR="0061525D" w:rsidRPr="00576215" w:rsidTr="00D04A2A">
        <w:trPr>
          <w:trHeight w:val="361"/>
          <w:jc w:val="center"/>
        </w:trPr>
        <w:tc>
          <w:tcPr>
            <w:tcW w:w="15429" w:type="dxa"/>
            <w:gridSpan w:val="10"/>
          </w:tcPr>
          <w:p w:rsidR="0061525D" w:rsidRPr="00576215" w:rsidRDefault="0061525D" w:rsidP="00D04A2A">
            <w:pPr>
              <w:widowControl w:val="0"/>
              <w:spacing w:after="120"/>
              <w:jc w:val="center"/>
              <w:rPr>
                <w:rFonts w:ascii="GHEA Grapalat" w:hAnsi="GHEA Grapalat"/>
                <w:sz w:val="16"/>
                <w:szCs w:val="20"/>
              </w:rPr>
            </w:pPr>
            <w:r w:rsidRPr="004777FA">
              <w:rPr>
                <w:rFonts w:ascii="GHEA Grapalat" w:hAnsi="GHEA Grapalat"/>
                <w:sz w:val="22"/>
                <w:szCs w:val="20"/>
              </w:rPr>
              <w:t>Товар</w:t>
            </w:r>
          </w:p>
        </w:tc>
      </w:tr>
      <w:tr w:rsidR="0061525D" w:rsidRPr="00576215" w:rsidTr="00D04A2A">
        <w:trPr>
          <w:trHeight w:val="1031"/>
          <w:jc w:val="center"/>
        </w:trPr>
        <w:tc>
          <w:tcPr>
            <w:tcW w:w="1467" w:type="dxa"/>
            <w:vAlign w:val="center"/>
          </w:tcPr>
          <w:p w:rsidR="0061525D" w:rsidRPr="00422C6A" w:rsidRDefault="0061525D" w:rsidP="00D04A2A">
            <w:pPr>
              <w:widowControl w:val="0"/>
              <w:spacing w:after="120"/>
              <w:jc w:val="center"/>
              <w:rPr>
                <w:rFonts w:ascii="GHEA Grapalat" w:hAnsi="GHEA Grapalat"/>
                <w:sz w:val="22"/>
                <w:szCs w:val="20"/>
              </w:rPr>
            </w:pPr>
            <w:r w:rsidRPr="00422C6A">
              <w:rPr>
                <w:rFonts w:ascii="GHEA Grapalat" w:hAnsi="GHEA Grapalat"/>
                <w:sz w:val="22"/>
                <w:szCs w:val="20"/>
              </w:rPr>
              <w:t>номер предусмотренного приглашением лота</w:t>
            </w:r>
          </w:p>
        </w:tc>
        <w:tc>
          <w:tcPr>
            <w:tcW w:w="1593" w:type="dxa"/>
            <w:gridSpan w:val="2"/>
            <w:vAlign w:val="center"/>
          </w:tcPr>
          <w:p w:rsidR="0061525D" w:rsidRPr="00422C6A" w:rsidRDefault="0061525D" w:rsidP="00D04A2A">
            <w:pPr>
              <w:widowControl w:val="0"/>
              <w:spacing w:after="120"/>
              <w:jc w:val="center"/>
              <w:rPr>
                <w:rFonts w:ascii="GHEA Grapalat" w:hAnsi="GHEA Grapalat"/>
                <w:sz w:val="22"/>
                <w:szCs w:val="20"/>
              </w:rPr>
            </w:pPr>
            <w:r w:rsidRPr="00422C6A">
              <w:rPr>
                <w:rFonts w:ascii="GHEA Grapalat" w:hAnsi="GHEA Grapalat"/>
                <w:sz w:val="22"/>
                <w:szCs w:val="20"/>
              </w:rPr>
              <w:t>промежуточный код, предусмотренный планом закупок по классификации ЕЗК (CPV)</w:t>
            </w:r>
          </w:p>
        </w:tc>
        <w:tc>
          <w:tcPr>
            <w:tcW w:w="1704" w:type="dxa"/>
            <w:vAlign w:val="center"/>
          </w:tcPr>
          <w:p w:rsidR="0061525D" w:rsidRPr="004777FA" w:rsidRDefault="0061525D" w:rsidP="00D04A2A">
            <w:pPr>
              <w:widowControl w:val="0"/>
              <w:spacing w:after="120"/>
              <w:jc w:val="center"/>
              <w:rPr>
                <w:rFonts w:ascii="GHEA Grapalat" w:hAnsi="GHEA Grapalat"/>
                <w:sz w:val="22"/>
                <w:szCs w:val="20"/>
              </w:rPr>
            </w:pPr>
            <w:r w:rsidRPr="004777FA">
              <w:rPr>
                <w:rFonts w:ascii="GHEA Grapalat" w:hAnsi="GHEA Grapalat"/>
                <w:sz w:val="22"/>
                <w:szCs w:val="20"/>
              </w:rPr>
              <w:t xml:space="preserve">наименование </w:t>
            </w:r>
          </w:p>
        </w:tc>
        <w:tc>
          <w:tcPr>
            <w:tcW w:w="1350" w:type="dxa"/>
            <w:vAlign w:val="center"/>
          </w:tcPr>
          <w:p w:rsidR="0061525D" w:rsidRPr="004777FA" w:rsidRDefault="0061525D" w:rsidP="00D04A2A">
            <w:pPr>
              <w:widowControl w:val="0"/>
              <w:spacing w:after="120"/>
              <w:jc w:val="center"/>
              <w:rPr>
                <w:rFonts w:ascii="GHEA Grapalat" w:hAnsi="GHEA Grapalat"/>
                <w:sz w:val="22"/>
                <w:szCs w:val="20"/>
              </w:rPr>
            </w:pPr>
            <w:r w:rsidRPr="00C36823">
              <w:rPr>
                <w:rFonts w:ascii="GHEA Grapalat" w:hAnsi="GHEA Grapalat"/>
                <w:sz w:val="22"/>
                <w:szCs w:val="20"/>
              </w:rPr>
              <w:t>товарный знак, фирменное наименование, марка и наименование производителя</w:t>
            </w:r>
          </w:p>
        </w:tc>
        <w:tc>
          <w:tcPr>
            <w:tcW w:w="3870" w:type="dxa"/>
            <w:vAlign w:val="center"/>
          </w:tcPr>
          <w:p w:rsidR="0061525D" w:rsidRPr="00422C6A" w:rsidRDefault="0061525D" w:rsidP="00D04A2A">
            <w:pPr>
              <w:widowControl w:val="0"/>
              <w:spacing w:after="120"/>
              <w:jc w:val="center"/>
              <w:rPr>
                <w:rFonts w:ascii="GHEA Grapalat" w:hAnsi="GHEA Grapalat"/>
                <w:sz w:val="22"/>
                <w:szCs w:val="20"/>
              </w:rPr>
            </w:pPr>
            <w:r w:rsidRPr="00422C6A">
              <w:rPr>
                <w:rFonts w:ascii="GHEA Grapalat" w:hAnsi="GHEA Grapalat"/>
                <w:sz w:val="22"/>
                <w:szCs w:val="20"/>
              </w:rPr>
              <w:t>техническая характеристика</w:t>
            </w:r>
          </w:p>
        </w:tc>
        <w:tc>
          <w:tcPr>
            <w:tcW w:w="1170" w:type="dxa"/>
            <w:vAlign w:val="center"/>
          </w:tcPr>
          <w:p w:rsidR="0061525D" w:rsidRPr="00422C6A" w:rsidRDefault="0061525D" w:rsidP="00D04A2A">
            <w:pPr>
              <w:widowControl w:val="0"/>
              <w:spacing w:after="120"/>
              <w:jc w:val="center"/>
              <w:rPr>
                <w:rFonts w:ascii="GHEA Grapalat" w:hAnsi="GHEA Grapalat"/>
                <w:sz w:val="22"/>
                <w:szCs w:val="20"/>
              </w:rPr>
            </w:pPr>
            <w:r w:rsidRPr="00422C6A">
              <w:rPr>
                <w:rFonts w:ascii="GHEA Grapalat" w:hAnsi="GHEA Grapalat"/>
                <w:sz w:val="22"/>
                <w:szCs w:val="20"/>
              </w:rPr>
              <w:t>единица измерения</w:t>
            </w:r>
          </w:p>
        </w:tc>
        <w:tc>
          <w:tcPr>
            <w:tcW w:w="1341" w:type="dxa"/>
            <w:vAlign w:val="center"/>
          </w:tcPr>
          <w:p w:rsidR="0061525D" w:rsidRPr="00422C6A" w:rsidRDefault="0061525D" w:rsidP="00D04A2A">
            <w:pPr>
              <w:widowControl w:val="0"/>
              <w:spacing w:after="120"/>
              <w:jc w:val="center"/>
              <w:rPr>
                <w:rFonts w:ascii="GHEA Grapalat" w:hAnsi="GHEA Grapalat"/>
                <w:sz w:val="22"/>
                <w:szCs w:val="20"/>
              </w:rPr>
            </w:pPr>
            <w:r w:rsidRPr="00422C6A">
              <w:rPr>
                <w:rFonts w:ascii="GHEA Grapalat" w:hAnsi="GHEA Grapalat"/>
                <w:sz w:val="22"/>
                <w:szCs w:val="20"/>
              </w:rPr>
              <w:t>цена единицы/драмов РА</w:t>
            </w:r>
          </w:p>
        </w:tc>
        <w:tc>
          <w:tcPr>
            <w:tcW w:w="1620" w:type="dxa"/>
            <w:vAlign w:val="center"/>
          </w:tcPr>
          <w:p w:rsidR="0061525D" w:rsidRPr="00422C6A" w:rsidRDefault="0061525D" w:rsidP="00D04A2A">
            <w:pPr>
              <w:widowControl w:val="0"/>
              <w:spacing w:after="120"/>
              <w:jc w:val="center"/>
              <w:rPr>
                <w:rFonts w:ascii="GHEA Grapalat" w:hAnsi="GHEA Grapalat"/>
                <w:sz w:val="22"/>
                <w:szCs w:val="20"/>
              </w:rPr>
            </w:pPr>
            <w:r w:rsidRPr="00422C6A">
              <w:rPr>
                <w:rFonts w:ascii="GHEA Grapalat" w:hAnsi="GHEA Grapalat"/>
                <w:sz w:val="22"/>
                <w:szCs w:val="20"/>
              </w:rPr>
              <w:t>общая цена/драмов РА</w:t>
            </w:r>
          </w:p>
        </w:tc>
        <w:tc>
          <w:tcPr>
            <w:tcW w:w="1314" w:type="dxa"/>
            <w:vAlign w:val="center"/>
          </w:tcPr>
          <w:p w:rsidR="0061525D" w:rsidRPr="00C90F08" w:rsidRDefault="0061525D" w:rsidP="006073A1">
            <w:pPr>
              <w:widowControl w:val="0"/>
              <w:spacing w:after="120"/>
              <w:jc w:val="center"/>
              <w:rPr>
                <w:rFonts w:ascii="GHEA Grapalat" w:hAnsi="GHEA Grapalat"/>
                <w:sz w:val="22"/>
                <w:szCs w:val="20"/>
              </w:rPr>
            </w:pPr>
            <w:r w:rsidRPr="00422C6A">
              <w:rPr>
                <w:rFonts w:ascii="GHEA Grapalat" w:hAnsi="GHEA Grapalat"/>
                <w:sz w:val="22"/>
                <w:szCs w:val="20"/>
              </w:rPr>
              <w:t>общее количество</w:t>
            </w:r>
            <w:r w:rsidRPr="00C90F08">
              <w:rPr>
                <w:rFonts w:ascii="GHEA Grapalat" w:hAnsi="GHEA Grapalat"/>
                <w:sz w:val="22"/>
                <w:szCs w:val="20"/>
              </w:rPr>
              <w:t xml:space="preserve"> планируется купить </w:t>
            </w:r>
          </w:p>
        </w:tc>
      </w:tr>
      <w:tr w:rsidR="00D3537F" w:rsidRPr="00576215" w:rsidTr="00D04A2A">
        <w:trPr>
          <w:trHeight w:val="406"/>
          <w:jc w:val="center"/>
        </w:trPr>
        <w:tc>
          <w:tcPr>
            <w:tcW w:w="1467" w:type="dxa"/>
            <w:vAlign w:val="center"/>
          </w:tcPr>
          <w:p w:rsidR="00D3537F" w:rsidRDefault="00D3537F" w:rsidP="00D3537F">
            <w:pPr>
              <w:jc w:val="center"/>
              <w:rPr>
                <w:rFonts w:ascii="Arial Unicode" w:hAnsi="Arial Unicode" w:cs="Calibri"/>
                <w:sz w:val="22"/>
                <w:szCs w:val="22"/>
              </w:rPr>
            </w:pPr>
            <w:r>
              <w:rPr>
                <w:rFonts w:ascii="Arial Unicode" w:hAnsi="Arial Unicode" w:cs="Calibri"/>
                <w:sz w:val="22"/>
                <w:szCs w:val="22"/>
              </w:rPr>
              <w:t>1</w:t>
            </w:r>
          </w:p>
        </w:tc>
        <w:tc>
          <w:tcPr>
            <w:tcW w:w="1593" w:type="dxa"/>
            <w:gridSpan w:val="2"/>
            <w:vAlign w:val="center"/>
          </w:tcPr>
          <w:p w:rsidR="00D3537F" w:rsidRPr="00D3537F" w:rsidRDefault="00D3537F" w:rsidP="00D3537F">
            <w:pPr>
              <w:jc w:val="center"/>
              <w:rPr>
                <w:rFonts w:ascii="Arial Unicode" w:hAnsi="Arial Unicode" w:cs="Arial"/>
                <w:sz w:val="22"/>
                <w:szCs w:val="22"/>
              </w:rPr>
            </w:pPr>
            <w:r w:rsidRPr="00D3537F">
              <w:rPr>
                <w:rFonts w:ascii="Arial Unicode" w:hAnsi="Arial Unicode" w:cs="Arial"/>
                <w:sz w:val="22"/>
                <w:szCs w:val="22"/>
              </w:rPr>
              <w:t>44311210</w:t>
            </w:r>
          </w:p>
        </w:tc>
        <w:tc>
          <w:tcPr>
            <w:tcW w:w="1704" w:type="dxa"/>
            <w:vAlign w:val="center"/>
          </w:tcPr>
          <w:p w:rsidR="00D3537F" w:rsidRPr="00D3537F" w:rsidRDefault="00D3537F" w:rsidP="00D3537F">
            <w:pPr>
              <w:jc w:val="center"/>
              <w:rPr>
                <w:rFonts w:ascii="Arial LatArm" w:hAnsi="Arial LatArm" w:cs="Calibri"/>
                <w:color w:val="000000"/>
                <w:sz w:val="22"/>
              </w:rPr>
            </w:pPr>
            <w:r w:rsidRPr="00D3537F">
              <w:rPr>
                <w:rFonts w:ascii="Calibri" w:hAnsi="Calibri" w:cs="Calibri"/>
                <w:color w:val="000000"/>
                <w:sz w:val="22"/>
              </w:rPr>
              <w:t>Уголок</w:t>
            </w:r>
            <w:r w:rsidRPr="00D3537F">
              <w:rPr>
                <w:rFonts w:ascii="Arial LatArm" w:hAnsi="Arial LatArm" w:cs="Calibri"/>
                <w:color w:val="000000"/>
                <w:sz w:val="22"/>
              </w:rPr>
              <w:t xml:space="preserve">  45*45*4</w:t>
            </w:r>
            <w:r w:rsidRPr="00D3537F">
              <w:rPr>
                <w:rFonts w:ascii="Calibri" w:hAnsi="Calibri" w:cs="Calibri"/>
                <w:color w:val="000000"/>
                <w:sz w:val="22"/>
              </w:rPr>
              <w:t>мм</w:t>
            </w:r>
            <w:r w:rsidRPr="00D3537F">
              <w:rPr>
                <w:rFonts w:ascii="Arial LatArm" w:hAnsi="Arial LatArm" w:cs="Calibri"/>
                <w:color w:val="000000"/>
                <w:sz w:val="22"/>
              </w:rPr>
              <w:t>,</w:t>
            </w:r>
          </w:p>
        </w:tc>
        <w:tc>
          <w:tcPr>
            <w:tcW w:w="1350" w:type="dxa"/>
            <w:vAlign w:val="center"/>
          </w:tcPr>
          <w:p w:rsidR="00D3537F" w:rsidRPr="006965A1" w:rsidRDefault="00D3537F" w:rsidP="00D3537F">
            <w:pPr>
              <w:jc w:val="center"/>
              <w:rPr>
                <w:rFonts w:ascii="Arial LatArm" w:hAnsi="Arial LatArm" w:cs="Calibri"/>
                <w:sz w:val="22"/>
                <w:szCs w:val="22"/>
              </w:rPr>
            </w:pPr>
          </w:p>
        </w:tc>
        <w:tc>
          <w:tcPr>
            <w:tcW w:w="3870" w:type="dxa"/>
            <w:vAlign w:val="center"/>
          </w:tcPr>
          <w:p w:rsidR="00D3537F" w:rsidRDefault="00D3537F" w:rsidP="00D3537F">
            <w:pPr>
              <w:rPr>
                <w:rFonts w:ascii="Arial LatArm" w:hAnsi="Arial LatArm" w:cs="Calibri"/>
                <w:sz w:val="22"/>
                <w:szCs w:val="22"/>
              </w:rPr>
            </w:pPr>
            <w:r>
              <w:rPr>
                <w:rFonts w:ascii="Calibri" w:hAnsi="Calibri" w:cs="Calibri"/>
                <w:sz w:val="22"/>
                <w:szCs w:val="22"/>
              </w:rPr>
              <w:t>Из</w:t>
            </w:r>
            <w:r>
              <w:rPr>
                <w:rFonts w:ascii="Arial LatArm" w:hAnsi="Arial LatArm" w:cs="Calibri"/>
                <w:sz w:val="22"/>
                <w:szCs w:val="22"/>
              </w:rPr>
              <w:t xml:space="preserve"> </w:t>
            </w:r>
            <w:r>
              <w:rPr>
                <w:rFonts w:ascii="Calibri" w:hAnsi="Calibri" w:cs="Calibri"/>
                <w:sz w:val="22"/>
                <w:szCs w:val="22"/>
              </w:rPr>
              <w:t>стали</w:t>
            </w:r>
            <w:r>
              <w:rPr>
                <w:rFonts w:ascii="Arial LatArm" w:hAnsi="Arial LatArm" w:cs="Calibri"/>
                <w:sz w:val="22"/>
                <w:szCs w:val="22"/>
              </w:rPr>
              <w:t xml:space="preserve">, </w:t>
            </w:r>
            <w:r>
              <w:rPr>
                <w:rFonts w:ascii="Calibri" w:hAnsi="Calibri" w:cs="Calibri"/>
                <w:sz w:val="22"/>
                <w:szCs w:val="22"/>
              </w:rPr>
              <w:t>длина</w:t>
            </w:r>
            <w:r>
              <w:rPr>
                <w:rFonts w:ascii="Arial LatArm" w:hAnsi="Arial LatArm" w:cs="Calibri"/>
                <w:sz w:val="22"/>
                <w:szCs w:val="22"/>
              </w:rPr>
              <w:t xml:space="preserve"> </w:t>
            </w:r>
            <w:r>
              <w:rPr>
                <w:rFonts w:ascii="Calibri" w:hAnsi="Calibri" w:cs="Calibri"/>
                <w:sz w:val="22"/>
                <w:szCs w:val="22"/>
              </w:rPr>
              <w:t>сторон</w:t>
            </w:r>
            <w:r>
              <w:rPr>
                <w:rFonts w:ascii="Arial LatArm" w:hAnsi="Arial LatArm" w:cs="Calibri"/>
                <w:sz w:val="22"/>
                <w:szCs w:val="22"/>
              </w:rPr>
              <w:t xml:space="preserve"> 45 </w:t>
            </w:r>
            <w:r>
              <w:rPr>
                <w:rFonts w:ascii="Calibri" w:hAnsi="Calibri" w:cs="Calibri"/>
                <w:sz w:val="22"/>
                <w:szCs w:val="22"/>
              </w:rPr>
              <w:t>миллиметров</w:t>
            </w:r>
            <w:r>
              <w:rPr>
                <w:rFonts w:ascii="Arial LatArm" w:hAnsi="Arial LatArm" w:cs="Calibri"/>
                <w:sz w:val="22"/>
                <w:szCs w:val="22"/>
              </w:rPr>
              <w:t xml:space="preserve">, </w:t>
            </w:r>
            <w:r>
              <w:rPr>
                <w:rFonts w:ascii="Calibri" w:hAnsi="Calibri" w:cs="Calibri"/>
                <w:sz w:val="22"/>
                <w:szCs w:val="22"/>
              </w:rPr>
              <w:t>толщина</w:t>
            </w:r>
            <w:r>
              <w:rPr>
                <w:rFonts w:ascii="Arial LatArm" w:hAnsi="Arial LatArm" w:cs="Calibri"/>
                <w:sz w:val="22"/>
                <w:szCs w:val="22"/>
              </w:rPr>
              <w:t xml:space="preserve"> </w:t>
            </w:r>
            <w:r>
              <w:rPr>
                <w:rFonts w:ascii="Calibri" w:hAnsi="Calibri" w:cs="Calibri"/>
                <w:sz w:val="22"/>
                <w:szCs w:val="22"/>
              </w:rPr>
              <w:t>стенки</w:t>
            </w:r>
            <w:r>
              <w:rPr>
                <w:rFonts w:ascii="Arial LatArm" w:hAnsi="Arial LatArm" w:cs="Calibri"/>
                <w:sz w:val="22"/>
                <w:szCs w:val="22"/>
              </w:rPr>
              <w:t xml:space="preserve"> 4 </w:t>
            </w:r>
            <w:r>
              <w:rPr>
                <w:rFonts w:ascii="Calibri" w:hAnsi="Calibri" w:cs="Calibri"/>
                <w:sz w:val="22"/>
                <w:szCs w:val="22"/>
              </w:rPr>
              <w:t>миллиметра</w:t>
            </w:r>
            <w:r>
              <w:rPr>
                <w:rFonts w:ascii="Arial LatArm" w:hAnsi="Arial LatArm" w:cs="Calibri"/>
                <w:sz w:val="22"/>
                <w:szCs w:val="22"/>
              </w:rPr>
              <w:t xml:space="preserve">, </w:t>
            </w:r>
            <w:r>
              <w:rPr>
                <w:rFonts w:ascii="Calibri" w:hAnsi="Calibri" w:cs="Calibri"/>
                <w:sz w:val="22"/>
                <w:szCs w:val="22"/>
              </w:rPr>
              <w:t>шестиметровыми</w:t>
            </w:r>
            <w:r>
              <w:rPr>
                <w:rFonts w:ascii="Arial LatArm" w:hAnsi="Arial LatArm" w:cs="Calibri"/>
                <w:sz w:val="22"/>
                <w:szCs w:val="22"/>
              </w:rPr>
              <w:t xml:space="preserve"> </w:t>
            </w:r>
            <w:r>
              <w:rPr>
                <w:rFonts w:ascii="Calibri" w:hAnsi="Calibri" w:cs="Calibri"/>
                <w:sz w:val="22"/>
                <w:szCs w:val="22"/>
              </w:rPr>
              <w:t>отрезками</w:t>
            </w:r>
            <w:r>
              <w:rPr>
                <w:rFonts w:ascii="Arial LatArm" w:hAnsi="Arial LatArm" w:cs="Calibri"/>
                <w:sz w:val="22"/>
                <w:szCs w:val="22"/>
              </w:rPr>
              <w:t xml:space="preserve">,  </w:t>
            </w:r>
            <w:r>
              <w:rPr>
                <w:rFonts w:ascii="Calibri" w:hAnsi="Calibri" w:cs="Calibri"/>
                <w:sz w:val="22"/>
                <w:szCs w:val="22"/>
              </w:rPr>
              <w:t>без</w:t>
            </w:r>
            <w:r>
              <w:rPr>
                <w:rFonts w:ascii="Arial LatArm" w:hAnsi="Arial LatArm" w:cs="Calibri"/>
                <w:sz w:val="22"/>
                <w:szCs w:val="22"/>
              </w:rPr>
              <w:t xml:space="preserve"> </w:t>
            </w:r>
            <w:r>
              <w:rPr>
                <w:rFonts w:ascii="Calibri" w:hAnsi="Calibri" w:cs="Calibri"/>
                <w:sz w:val="22"/>
                <w:szCs w:val="22"/>
              </w:rPr>
              <w:t>стык</w:t>
            </w:r>
            <w:r>
              <w:rPr>
                <w:rFonts w:ascii="Arial LatArm" w:hAnsi="Arial LatArm" w:cs="Calibri"/>
                <w:sz w:val="22"/>
                <w:szCs w:val="22"/>
              </w:rPr>
              <w:t xml:space="preserve">a, </w:t>
            </w:r>
            <w:r>
              <w:rPr>
                <w:rFonts w:ascii="Calibri" w:hAnsi="Calibri" w:cs="Calibri"/>
                <w:sz w:val="22"/>
                <w:szCs w:val="22"/>
              </w:rPr>
              <w:t>неиспользованный</w:t>
            </w:r>
            <w:r>
              <w:rPr>
                <w:rFonts w:ascii="Arial LatArm" w:hAnsi="Arial LatArm" w:cs="Calibri"/>
                <w:sz w:val="22"/>
                <w:szCs w:val="22"/>
              </w:rPr>
              <w:t xml:space="preserve">, </w:t>
            </w:r>
            <w:r>
              <w:rPr>
                <w:rFonts w:ascii="Calibri" w:hAnsi="Calibri" w:cs="Calibri"/>
                <w:sz w:val="22"/>
                <w:szCs w:val="22"/>
              </w:rPr>
              <w:t>согласно</w:t>
            </w:r>
            <w:r>
              <w:rPr>
                <w:rFonts w:ascii="Arial LatArm" w:hAnsi="Arial LatArm" w:cs="Calibri"/>
                <w:sz w:val="22"/>
                <w:szCs w:val="22"/>
              </w:rPr>
              <w:t xml:space="preserve"> </w:t>
            </w:r>
            <w:r>
              <w:rPr>
                <w:rFonts w:ascii="Calibri" w:hAnsi="Calibri" w:cs="Calibri"/>
                <w:sz w:val="22"/>
                <w:szCs w:val="22"/>
              </w:rPr>
              <w:t>техническому</w:t>
            </w:r>
            <w:r>
              <w:rPr>
                <w:rFonts w:ascii="Arial LatArm" w:hAnsi="Arial LatArm" w:cs="Calibri"/>
                <w:sz w:val="22"/>
                <w:szCs w:val="22"/>
              </w:rPr>
              <w:t xml:space="preserve"> </w:t>
            </w:r>
            <w:r>
              <w:rPr>
                <w:rFonts w:ascii="Calibri" w:hAnsi="Calibri" w:cs="Calibri"/>
                <w:sz w:val="22"/>
                <w:szCs w:val="22"/>
              </w:rPr>
              <w:t>регламенту</w:t>
            </w:r>
            <w:r>
              <w:rPr>
                <w:rFonts w:ascii="Arial LatArm" w:hAnsi="Arial LatArm" w:cs="Calibri"/>
                <w:sz w:val="22"/>
                <w:szCs w:val="22"/>
              </w:rPr>
              <w:t xml:space="preserve">. </w:t>
            </w:r>
            <w:r>
              <w:rPr>
                <w:rFonts w:ascii="Calibri" w:hAnsi="Calibri" w:cs="Calibri"/>
                <w:b/>
                <w:bCs/>
                <w:sz w:val="22"/>
                <w:szCs w:val="22"/>
              </w:rPr>
              <w:t>Продавец</w:t>
            </w:r>
            <w:r>
              <w:rPr>
                <w:rFonts w:ascii="Arial LatArm" w:hAnsi="Arial LatArm" w:cs="Calibri"/>
                <w:b/>
                <w:bCs/>
                <w:sz w:val="22"/>
                <w:szCs w:val="22"/>
              </w:rPr>
              <w:t xml:space="preserve"> </w:t>
            </w:r>
            <w:r>
              <w:rPr>
                <w:rFonts w:ascii="Calibri" w:hAnsi="Calibri" w:cs="Calibri"/>
                <w:b/>
                <w:bCs/>
                <w:sz w:val="22"/>
                <w:szCs w:val="22"/>
              </w:rPr>
              <w:t>вместе</w:t>
            </w:r>
            <w:r>
              <w:rPr>
                <w:rFonts w:ascii="Arial LatArm" w:hAnsi="Arial LatArm" w:cs="Calibri"/>
                <w:b/>
                <w:bCs/>
                <w:sz w:val="22"/>
                <w:szCs w:val="22"/>
              </w:rPr>
              <w:t xml:space="preserve"> </w:t>
            </w:r>
            <w:r>
              <w:rPr>
                <w:rFonts w:ascii="Calibri" w:hAnsi="Calibri" w:cs="Calibri"/>
                <w:b/>
                <w:bCs/>
                <w:sz w:val="22"/>
                <w:szCs w:val="22"/>
              </w:rPr>
              <w:t>с</w:t>
            </w:r>
            <w:r>
              <w:rPr>
                <w:rFonts w:ascii="Arial LatArm" w:hAnsi="Arial LatArm" w:cs="Calibri"/>
                <w:b/>
                <w:bCs/>
                <w:sz w:val="22"/>
                <w:szCs w:val="22"/>
              </w:rPr>
              <w:t xml:space="preserve"> </w:t>
            </w:r>
            <w:r>
              <w:rPr>
                <w:rFonts w:ascii="Calibri" w:hAnsi="Calibri" w:cs="Calibri"/>
                <w:b/>
                <w:bCs/>
                <w:sz w:val="22"/>
                <w:szCs w:val="22"/>
              </w:rPr>
              <w:t>поставленным</w:t>
            </w:r>
            <w:r>
              <w:rPr>
                <w:rFonts w:ascii="Arial LatArm" w:hAnsi="Arial LatArm" w:cs="Calibri"/>
                <w:b/>
                <w:bCs/>
                <w:sz w:val="22"/>
                <w:szCs w:val="22"/>
              </w:rPr>
              <w:t xml:space="preserve"> </w:t>
            </w:r>
            <w:r>
              <w:rPr>
                <w:rFonts w:ascii="Calibri" w:hAnsi="Calibri" w:cs="Calibri"/>
                <w:b/>
                <w:bCs/>
                <w:sz w:val="22"/>
                <w:szCs w:val="22"/>
              </w:rPr>
              <w:t>товаром</w:t>
            </w:r>
            <w:r>
              <w:rPr>
                <w:rFonts w:ascii="Arial LatArm" w:hAnsi="Arial LatArm" w:cs="Calibri"/>
                <w:b/>
                <w:bCs/>
                <w:sz w:val="22"/>
                <w:szCs w:val="22"/>
              </w:rPr>
              <w:t xml:space="preserve"> </w:t>
            </w:r>
            <w:r>
              <w:rPr>
                <w:rFonts w:ascii="Calibri" w:hAnsi="Calibri" w:cs="Calibri"/>
                <w:b/>
                <w:bCs/>
                <w:sz w:val="22"/>
                <w:szCs w:val="22"/>
              </w:rPr>
              <w:t>представляет</w:t>
            </w:r>
            <w:r>
              <w:rPr>
                <w:rFonts w:ascii="Arial LatArm" w:hAnsi="Arial LatArm" w:cs="Calibri"/>
                <w:b/>
                <w:bCs/>
                <w:sz w:val="22"/>
                <w:szCs w:val="22"/>
              </w:rPr>
              <w:t xml:space="preserve"> </w:t>
            </w:r>
            <w:r>
              <w:rPr>
                <w:rFonts w:ascii="Calibri" w:hAnsi="Calibri" w:cs="Calibri"/>
                <w:b/>
                <w:bCs/>
                <w:sz w:val="22"/>
                <w:szCs w:val="22"/>
              </w:rPr>
              <w:t>сертификат</w:t>
            </w:r>
            <w:r>
              <w:rPr>
                <w:rFonts w:ascii="Arial LatArm" w:hAnsi="Arial LatArm" w:cs="Calibri"/>
                <w:b/>
                <w:bCs/>
                <w:sz w:val="22"/>
                <w:szCs w:val="22"/>
              </w:rPr>
              <w:t xml:space="preserve"> </w:t>
            </w:r>
            <w:r>
              <w:rPr>
                <w:rFonts w:ascii="Calibri" w:hAnsi="Calibri" w:cs="Calibri"/>
                <w:b/>
                <w:bCs/>
                <w:sz w:val="22"/>
                <w:szCs w:val="22"/>
              </w:rPr>
              <w:t>качества</w:t>
            </w:r>
            <w:r>
              <w:rPr>
                <w:rFonts w:ascii="Arial LatArm" w:hAnsi="Arial LatArm" w:cs="Calibri"/>
                <w:b/>
                <w:bCs/>
                <w:sz w:val="22"/>
                <w:szCs w:val="22"/>
              </w:rPr>
              <w:t>.</w:t>
            </w:r>
          </w:p>
        </w:tc>
        <w:tc>
          <w:tcPr>
            <w:tcW w:w="1170" w:type="dxa"/>
            <w:vAlign w:val="center"/>
          </w:tcPr>
          <w:p w:rsidR="00D3537F" w:rsidRDefault="00D3537F" w:rsidP="00D3537F">
            <w:pPr>
              <w:jc w:val="center"/>
              <w:rPr>
                <w:rFonts w:ascii="Arial LatArm" w:hAnsi="Arial LatArm" w:cs="Calibri"/>
              </w:rPr>
            </w:pPr>
            <w:r>
              <w:rPr>
                <w:rFonts w:ascii="Calibri" w:hAnsi="Calibri" w:cs="Calibri"/>
              </w:rPr>
              <w:t>метр</w:t>
            </w:r>
          </w:p>
        </w:tc>
        <w:tc>
          <w:tcPr>
            <w:tcW w:w="1341" w:type="dxa"/>
            <w:vAlign w:val="center"/>
          </w:tcPr>
          <w:p w:rsidR="00D3537F" w:rsidRPr="00F657B1" w:rsidRDefault="00D3537F" w:rsidP="00D3537F">
            <w:pPr>
              <w:widowControl w:val="0"/>
              <w:spacing w:after="120"/>
              <w:jc w:val="center"/>
              <w:rPr>
                <w:rFonts w:ascii="GHEA Grapalat" w:hAnsi="GHEA Grapalat"/>
                <w:sz w:val="16"/>
                <w:szCs w:val="20"/>
              </w:rPr>
            </w:pPr>
          </w:p>
        </w:tc>
        <w:tc>
          <w:tcPr>
            <w:tcW w:w="1620" w:type="dxa"/>
            <w:vAlign w:val="center"/>
          </w:tcPr>
          <w:p w:rsidR="00D3537F" w:rsidRPr="004777FA" w:rsidRDefault="00D3537F" w:rsidP="00D3537F">
            <w:pPr>
              <w:jc w:val="center"/>
              <w:rPr>
                <w:rFonts w:ascii="GHEA Grapalat" w:hAnsi="GHEA Grapalat"/>
                <w:sz w:val="22"/>
                <w:szCs w:val="20"/>
              </w:rPr>
            </w:pPr>
          </w:p>
        </w:tc>
        <w:tc>
          <w:tcPr>
            <w:tcW w:w="1314" w:type="dxa"/>
            <w:vAlign w:val="center"/>
          </w:tcPr>
          <w:p w:rsidR="00D3537F" w:rsidRDefault="00D3537F" w:rsidP="00D3537F">
            <w:pPr>
              <w:jc w:val="center"/>
              <w:rPr>
                <w:rFonts w:ascii="Arial LatArm" w:hAnsi="Arial LatArm" w:cs="Arial"/>
              </w:rPr>
            </w:pPr>
            <w:r>
              <w:rPr>
                <w:rFonts w:ascii="Arial LatArm" w:hAnsi="Arial LatArm" w:cs="Arial"/>
              </w:rPr>
              <w:t>150</w:t>
            </w:r>
          </w:p>
        </w:tc>
      </w:tr>
      <w:tr w:rsidR="00D3537F" w:rsidRPr="00576215" w:rsidTr="00D04A2A">
        <w:trPr>
          <w:trHeight w:val="406"/>
          <w:jc w:val="center"/>
        </w:trPr>
        <w:tc>
          <w:tcPr>
            <w:tcW w:w="1467" w:type="dxa"/>
            <w:vAlign w:val="center"/>
          </w:tcPr>
          <w:p w:rsidR="00D3537F" w:rsidRDefault="00D3537F" w:rsidP="00D3537F">
            <w:pPr>
              <w:jc w:val="center"/>
              <w:rPr>
                <w:rFonts w:ascii="Arial Unicode" w:hAnsi="Arial Unicode" w:cs="Calibri"/>
                <w:sz w:val="22"/>
                <w:szCs w:val="22"/>
              </w:rPr>
            </w:pPr>
            <w:r>
              <w:rPr>
                <w:rFonts w:ascii="Arial Unicode" w:hAnsi="Arial Unicode" w:cs="Calibri"/>
                <w:sz w:val="22"/>
                <w:szCs w:val="22"/>
              </w:rPr>
              <w:lastRenderedPageBreak/>
              <w:t>2</w:t>
            </w:r>
          </w:p>
        </w:tc>
        <w:tc>
          <w:tcPr>
            <w:tcW w:w="1593" w:type="dxa"/>
            <w:gridSpan w:val="2"/>
            <w:vAlign w:val="center"/>
          </w:tcPr>
          <w:p w:rsidR="00D3537F" w:rsidRPr="00D3537F" w:rsidRDefault="00D3537F" w:rsidP="00D3537F">
            <w:pPr>
              <w:jc w:val="center"/>
              <w:rPr>
                <w:rFonts w:ascii="Arial Unicode" w:hAnsi="Arial Unicode" w:cs="Arial"/>
                <w:sz w:val="22"/>
                <w:szCs w:val="22"/>
              </w:rPr>
            </w:pPr>
            <w:r w:rsidRPr="00D3537F">
              <w:rPr>
                <w:rFonts w:ascii="Arial Unicode" w:hAnsi="Arial Unicode" w:cs="Arial"/>
                <w:sz w:val="22"/>
                <w:szCs w:val="22"/>
              </w:rPr>
              <w:t>44331300/1</w:t>
            </w:r>
          </w:p>
        </w:tc>
        <w:tc>
          <w:tcPr>
            <w:tcW w:w="1704" w:type="dxa"/>
            <w:vAlign w:val="center"/>
          </w:tcPr>
          <w:p w:rsidR="00D3537F" w:rsidRPr="00D3537F" w:rsidRDefault="00D3537F" w:rsidP="00D3537F">
            <w:pPr>
              <w:jc w:val="center"/>
              <w:rPr>
                <w:rFonts w:ascii="Arial LatArm" w:hAnsi="Arial LatArm" w:cs="Calibri"/>
                <w:sz w:val="22"/>
              </w:rPr>
            </w:pPr>
            <w:r w:rsidRPr="00D3537F">
              <w:rPr>
                <w:rFonts w:ascii="Calibri" w:hAnsi="Calibri" w:cs="Calibri"/>
                <w:sz w:val="22"/>
              </w:rPr>
              <w:t>Проволока</w:t>
            </w:r>
            <w:r w:rsidRPr="00D3537F">
              <w:rPr>
                <w:rFonts w:ascii="Arial LatArm" w:hAnsi="Arial LatArm" w:cs="Calibri"/>
                <w:sz w:val="22"/>
              </w:rPr>
              <w:t xml:space="preserve"> </w:t>
            </w:r>
            <w:r w:rsidRPr="00D3537F">
              <w:rPr>
                <w:rFonts w:ascii="Calibri" w:hAnsi="Calibri" w:cs="Calibri"/>
                <w:sz w:val="22"/>
              </w:rPr>
              <w:t>неотожженная</w:t>
            </w:r>
          </w:p>
        </w:tc>
        <w:tc>
          <w:tcPr>
            <w:tcW w:w="1350" w:type="dxa"/>
            <w:vAlign w:val="center"/>
          </w:tcPr>
          <w:p w:rsidR="00D3537F" w:rsidRPr="006965A1" w:rsidRDefault="00D3537F" w:rsidP="00D3537F">
            <w:pPr>
              <w:jc w:val="center"/>
              <w:rPr>
                <w:rFonts w:ascii="Arial LatArm" w:hAnsi="Arial LatArm" w:cs="Calibri"/>
                <w:sz w:val="22"/>
                <w:szCs w:val="22"/>
              </w:rPr>
            </w:pPr>
          </w:p>
        </w:tc>
        <w:tc>
          <w:tcPr>
            <w:tcW w:w="3870" w:type="dxa"/>
            <w:vAlign w:val="center"/>
          </w:tcPr>
          <w:p w:rsidR="00D3537F" w:rsidRDefault="00D3537F" w:rsidP="00D3537F">
            <w:pPr>
              <w:rPr>
                <w:rFonts w:ascii="Arial LatArm" w:hAnsi="Arial LatArm" w:cs="Calibri"/>
                <w:sz w:val="22"/>
                <w:szCs w:val="22"/>
              </w:rPr>
            </w:pPr>
            <w:r>
              <w:rPr>
                <w:rFonts w:ascii="Calibri" w:hAnsi="Calibri" w:cs="Calibri"/>
                <w:sz w:val="22"/>
                <w:szCs w:val="22"/>
              </w:rPr>
              <w:t>Стальная</w:t>
            </w:r>
            <w:r>
              <w:rPr>
                <w:rFonts w:ascii="Arial LatArm" w:hAnsi="Arial LatArm" w:cs="Calibri"/>
                <w:sz w:val="22"/>
                <w:szCs w:val="22"/>
              </w:rPr>
              <w:t xml:space="preserve">, </w:t>
            </w:r>
            <w:r>
              <w:rPr>
                <w:rFonts w:ascii="Calibri" w:hAnsi="Calibri" w:cs="Calibri"/>
                <w:sz w:val="22"/>
                <w:szCs w:val="22"/>
              </w:rPr>
              <w:t>гибкая</w:t>
            </w:r>
            <w:r>
              <w:rPr>
                <w:rFonts w:ascii="Arial LatArm" w:hAnsi="Arial LatArm" w:cs="Calibri"/>
                <w:sz w:val="22"/>
                <w:szCs w:val="22"/>
              </w:rPr>
              <w:t xml:space="preserve">, </w:t>
            </w:r>
            <w:r>
              <w:rPr>
                <w:rFonts w:ascii="Calibri" w:hAnsi="Calibri" w:cs="Calibri"/>
                <w:sz w:val="22"/>
                <w:szCs w:val="22"/>
              </w:rPr>
              <w:t>сечение</w:t>
            </w:r>
            <w:r>
              <w:rPr>
                <w:rFonts w:ascii="Arial LatArm" w:hAnsi="Arial LatArm" w:cs="Calibri"/>
                <w:sz w:val="22"/>
                <w:szCs w:val="22"/>
              </w:rPr>
              <w:t xml:space="preserve"> </w:t>
            </w:r>
            <w:r>
              <w:rPr>
                <w:rFonts w:ascii="Calibri" w:hAnsi="Calibri" w:cs="Calibri"/>
                <w:sz w:val="22"/>
                <w:szCs w:val="22"/>
              </w:rPr>
              <w:t>Ф</w:t>
            </w:r>
            <w:r>
              <w:rPr>
                <w:rFonts w:ascii="Arial LatArm" w:hAnsi="Arial LatArm" w:cs="Calibri"/>
                <w:sz w:val="22"/>
                <w:szCs w:val="22"/>
              </w:rPr>
              <w:t xml:space="preserve"> 3</w:t>
            </w:r>
            <w:r>
              <w:rPr>
                <w:rFonts w:ascii="Calibri" w:hAnsi="Calibri" w:cs="Calibri"/>
                <w:sz w:val="22"/>
                <w:szCs w:val="22"/>
              </w:rPr>
              <w:t>мм</w:t>
            </w:r>
            <w:r>
              <w:rPr>
                <w:rFonts w:ascii="Arial LatArm" w:hAnsi="Arial LatArm" w:cs="Calibri"/>
                <w:sz w:val="22"/>
                <w:szCs w:val="22"/>
              </w:rPr>
              <w:t xml:space="preserve"> </w:t>
            </w:r>
            <w:r>
              <w:rPr>
                <w:rFonts w:ascii="Calibri" w:hAnsi="Calibri" w:cs="Calibri"/>
                <w:sz w:val="22"/>
                <w:szCs w:val="22"/>
              </w:rPr>
              <w:t>квадрат</w:t>
            </w:r>
            <w:r>
              <w:rPr>
                <w:rFonts w:ascii="Arial LatArm" w:hAnsi="Arial LatArm" w:cs="Calibri"/>
                <w:sz w:val="22"/>
                <w:szCs w:val="22"/>
              </w:rPr>
              <w:t xml:space="preserve">, </w:t>
            </w:r>
            <w:r>
              <w:rPr>
                <w:rFonts w:ascii="Calibri" w:hAnsi="Calibri" w:cs="Calibri"/>
                <w:sz w:val="22"/>
                <w:szCs w:val="22"/>
              </w:rPr>
              <w:t>без</w:t>
            </w:r>
            <w:r>
              <w:rPr>
                <w:rFonts w:ascii="Arial LatArm" w:hAnsi="Arial LatArm" w:cs="Calibri"/>
                <w:sz w:val="22"/>
                <w:szCs w:val="22"/>
              </w:rPr>
              <w:t xml:space="preserve"> </w:t>
            </w:r>
            <w:r>
              <w:rPr>
                <w:rFonts w:ascii="Calibri" w:hAnsi="Calibri" w:cs="Calibri"/>
                <w:sz w:val="22"/>
                <w:szCs w:val="22"/>
              </w:rPr>
              <w:t>стык</w:t>
            </w:r>
            <w:r>
              <w:rPr>
                <w:rFonts w:ascii="Arial LatArm" w:hAnsi="Arial LatArm" w:cs="Calibri"/>
                <w:sz w:val="22"/>
                <w:szCs w:val="22"/>
              </w:rPr>
              <w:t xml:space="preserve">a, </w:t>
            </w:r>
            <w:r>
              <w:rPr>
                <w:rFonts w:ascii="Calibri" w:hAnsi="Calibri" w:cs="Calibri"/>
                <w:sz w:val="22"/>
                <w:szCs w:val="22"/>
              </w:rPr>
              <w:t>неиспользованная</w:t>
            </w:r>
            <w:r>
              <w:rPr>
                <w:rFonts w:ascii="Arial LatArm" w:hAnsi="Arial LatArm" w:cs="Calibri"/>
                <w:sz w:val="22"/>
                <w:szCs w:val="22"/>
              </w:rPr>
              <w:t xml:space="preserve">,  </w:t>
            </w:r>
            <w:r>
              <w:rPr>
                <w:rFonts w:ascii="Calibri" w:hAnsi="Calibri" w:cs="Calibri"/>
                <w:sz w:val="22"/>
                <w:szCs w:val="22"/>
              </w:rPr>
              <w:t>согласно</w:t>
            </w:r>
            <w:r>
              <w:rPr>
                <w:rFonts w:ascii="Arial LatArm" w:hAnsi="Arial LatArm" w:cs="Calibri"/>
                <w:sz w:val="22"/>
                <w:szCs w:val="22"/>
              </w:rPr>
              <w:t xml:space="preserve"> </w:t>
            </w:r>
            <w:r>
              <w:rPr>
                <w:rFonts w:ascii="Calibri" w:hAnsi="Calibri" w:cs="Calibri"/>
                <w:sz w:val="22"/>
                <w:szCs w:val="22"/>
              </w:rPr>
              <w:t>техническому</w:t>
            </w:r>
            <w:r>
              <w:rPr>
                <w:rFonts w:ascii="Arial LatArm" w:hAnsi="Arial LatArm" w:cs="Calibri"/>
                <w:sz w:val="22"/>
                <w:szCs w:val="22"/>
              </w:rPr>
              <w:t xml:space="preserve"> </w:t>
            </w:r>
            <w:r>
              <w:rPr>
                <w:rFonts w:ascii="Calibri" w:hAnsi="Calibri" w:cs="Calibri"/>
                <w:sz w:val="22"/>
                <w:szCs w:val="22"/>
              </w:rPr>
              <w:t>регламенту</w:t>
            </w:r>
            <w:r>
              <w:rPr>
                <w:rFonts w:ascii="Arial LatArm" w:hAnsi="Arial LatArm" w:cs="Calibri"/>
                <w:sz w:val="22"/>
                <w:szCs w:val="22"/>
              </w:rPr>
              <w:t xml:space="preserve">. </w:t>
            </w:r>
            <w:r>
              <w:rPr>
                <w:rFonts w:ascii="Calibri" w:hAnsi="Calibri" w:cs="Calibri"/>
                <w:b/>
                <w:bCs/>
                <w:sz w:val="22"/>
                <w:szCs w:val="22"/>
              </w:rPr>
              <w:t>Продавец</w:t>
            </w:r>
            <w:r>
              <w:rPr>
                <w:rFonts w:ascii="Arial LatArm" w:hAnsi="Arial LatArm" w:cs="Calibri"/>
                <w:b/>
                <w:bCs/>
                <w:sz w:val="22"/>
                <w:szCs w:val="22"/>
              </w:rPr>
              <w:t xml:space="preserve"> </w:t>
            </w:r>
            <w:r>
              <w:rPr>
                <w:rFonts w:ascii="Calibri" w:hAnsi="Calibri" w:cs="Calibri"/>
                <w:b/>
                <w:bCs/>
                <w:sz w:val="22"/>
                <w:szCs w:val="22"/>
              </w:rPr>
              <w:t>вместе</w:t>
            </w:r>
            <w:r>
              <w:rPr>
                <w:rFonts w:ascii="Arial LatArm" w:hAnsi="Arial LatArm" w:cs="Calibri"/>
                <w:b/>
                <w:bCs/>
                <w:sz w:val="22"/>
                <w:szCs w:val="22"/>
              </w:rPr>
              <w:t xml:space="preserve"> </w:t>
            </w:r>
            <w:r>
              <w:rPr>
                <w:rFonts w:ascii="Calibri" w:hAnsi="Calibri" w:cs="Calibri"/>
                <w:b/>
                <w:bCs/>
                <w:sz w:val="22"/>
                <w:szCs w:val="22"/>
              </w:rPr>
              <w:t>с</w:t>
            </w:r>
            <w:r>
              <w:rPr>
                <w:rFonts w:ascii="Arial LatArm" w:hAnsi="Arial LatArm" w:cs="Calibri"/>
                <w:b/>
                <w:bCs/>
                <w:sz w:val="22"/>
                <w:szCs w:val="22"/>
              </w:rPr>
              <w:t xml:space="preserve"> </w:t>
            </w:r>
            <w:r>
              <w:rPr>
                <w:rFonts w:ascii="Calibri" w:hAnsi="Calibri" w:cs="Calibri"/>
                <w:b/>
                <w:bCs/>
                <w:sz w:val="22"/>
                <w:szCs w:val="22"/>
              </w:rPr>
              <w:t>поставленным</w:t>
            </w:r>
            <w:r>
              <w:rPr>
                <w:rFonts w:ascii="Arial LatArm" w:hAnsi="Arial LatArm" w:cs="Calibri"/>
                <w:b/>
                <w:bCs/>
                <w:sz w:val="22"/>
                <w:szCs w:val="22"/>
              </w:rPr>
              <w:t xml:space="preserve"> </w:t>
            </w:r>
            <w:r>
              <w:rPr>
                <w:rFonts w:ascii="Calibri" w:hAnsi="Calibri" w:cs="Calibri"/>
                <w:b/>
                <w:bCs/>
                <w:sz w:val="22"/>
                <w:szCs w:val="22"/>
              </w:rPr>
              <w:t>товаром</w:t>
            </w:r>
            <w:r>
              <w:rPr>
                <w:rFonts w:ascii="Arial LatArm" w:hAnsi="Arial LatArm" w:cs="Calibri"/>
                <w:b/>
                <w:bCs/>
                <w:sz w:val="22"/>
                <w:szCs w:val="22"/>
              </w:rPr>
              <w:t xml:space="preserve"> </w:t>
            </w:r>
            <w:r>
              <w:rPr>
                <w:rFonts w:ascii="Calibri" w:hAnsi="Calibri" w:cs="Calibri"/>
                <w:b/>
                <w:bCs/>
                <w:sz w:val="22"/>
                <w:szCs w:val="22"/>
              </w:rPr>
              <w:t>представляет</w:t>
            </w:r>
            <w:r>
              <w:rPr>
                <w:rFonts w:ascii="Arial LatArm" w:hAnsi="Arial LatArm" w:cs="Calibri"/>
                <w:b/>
                <w:bCs/>
                <w:sz w:val="22"/>
                <w:szCs w:val="22"/>
              </w:rPr>
              <w:t xml:space="preserve"> </w:t>
            </w:r>
            <w:r>
              <w:rPr>
                <w:rFonts w:ascii="Calibri" w:hAnsi="Calibri" w:cs="Calibri"/>
                <w:b/>
                <w:bCs/>
                <w:sz w:val="22"/>
                <w:szCs w:val="22"/>
              </w:rPr>
              <w:t>сертификат</w:t>
            </w:r>
            <w:r>
              <w:rPr>
                <w:rFonts w:ascii="Arial LatArm" w:hAnsi="Arial LatArm" w:cs="Calibri"/>
                <w:b/>
                <w:bCs/>
                <w:sz w:val="22"/>
                <w:szCs w:val="22"/>
              </w:rPr>
              <w:t xml:space="preserve"> </w:t>
            </w:r>
            <w:r>
              <w:rPr>
                <w:rFonts w:ascii="Calibri" w:hAnsi="Calibri" w:cs="Calibri"/>
                <w:b/>
                <w:bCs/>
                <w:sz w:val="22"/>
                <w:szCs w:val="22"/>
              </w:rPr>
              <w:t>качества</w:t>
            </w:r>
            <w:r>
              <w:rPr>
                <w:rFonts w:ascii="Arial LatArm" w:hAnsi="Arial LatArm" w:cs="Calibri"/>
                <w:b/>
                <w:bCs/>
                <w:sz w:val="22"/>
                <w:szCs w:val="22"/>
              </w:rPr>
              <w:t>.</w:t>
            </w:r>
          </w:p>
        </w:tc>
        <w:tc>
          <w:tcPr>
            <w:tcW w:w="1170" w:type="dxa"/>
            <w:vAlign w:val="center"/>
          </w:tcPr>
          <w:p w:rsidR="00D3537F" w:rsidRDefault="00D3537F" w:rsidP="00D3537F">
            <w:pPr>
              <w:jc w:val="center"/>
              <w:rPr>
                <w:rFonts w:ascii="Arial LatArm" w:hAnsi="Arial LatArm" w:cs="Calibri"/>
              </w:rPr>
            </w:pPr>
            <w:r>
              <w:rPr>
                <w:rFonts w:ascii="Calibri" w:hAnsi="Calibri" w:cs="Calibri"/>
              </w:rPr>
              <w:t>кг</w:t>
            </w:r>
          </w:p>
        </w:tc>
        <w:tc>
          <w:tcPr>
            <w:tcW w:w="1341" w:type="dxa"/>
            <w:vAlign w:val="center"/>
          </w:tcPr>
          <w:p w:rsidR="00D3537F" w:rsidRPr="00576215" w:rsidRDefault="00D3537F" w:rsidP="00D3537F">
            <w:pPr>
              <w:widowControl w:val="0"/>
              <w:spacing w:after="120"/>
              <w:jc w:val="center"/>
              <w:rPr>
                <w:rFonts w:ascii="GHEA Grapalat" w:hAnsi="GHEA Grapalat"/>
                <w:sz w:val="16"/>
                <w:szCs w:val="20"/>
              </w:rPr>
            </w:pPr>
          </w:p>
        </w:tc>
        <w:tc>
          <w:tcPr>
            <w:tcW w:w="1620" w:type="dxa"/>
            <w:vAlign w:val="center"/>
          </w:tcPr>
          <w:p w:rsidR="00D3537F" w:rsidRPr="00F657B1" w:rsidRDefault="00D3537F" w:rsidP="00D3537F">
            <w:pPr>
              <w:widowControl w:val="0"/>
              <w:spacing w:after="120"/>
              <w:jc w:val="center"/>
              <w:rPr>
                <w:rFonts w:ascii="GHEA Grapalat" w:hAnsi="GHEA Grapalat"/>
                <w:sz w:val="16"/>
                <w:szCs w:val="20"/>
              </w:rPr>
            </w:pPr>
          </w:p>
        </w:tc>
        <w:tc>
          <w:tcPr>
            <w:tcW w:w="1314" w:type="dxa"/>
            <w:vAlign w:val="center"/>
          </w:tcPr>
          <w:p w:rsidR="00D3537F" w:rsidRDefault="00D3537F" w:rsidP="00D3537F">
            <w:pPr>
              <w:jc w:val="center"/>
              <w:rPr>
                <w:rFonts w:ascii="Arial LatArm" w:hAnsi="Arial LatArm" w:cs="Arial"/>
              </w:rPr>
            </w:pPr>
            <w:r>
              <w:rPr>
                <w:rFonts w:ascii="Arial LatArm" w:hAnsi="Arial LatArm" w:cs="Arial"/>
              </w:rPr>
              <w:t>500</w:t>
            </w:r>
          </w:p>
        </w:tc>
      </w:tr>
      <w:tr w:rsidR="00D3537F" w:rsidRPr="00576215" w:rsidTr="00D04A2A">
        <w:trPr>
          <w:trHeight w:val="406"/>
          <w:jc w:val="center"/>
        </w:trPr>
        <w:tc>
          <w:tcPr>
            <w:tcW w:w="1467" w:type="dxa"/>
            <w:vAlign w:val="center"/>
          </w:tcPr>
          <w:p w:rsidR="00D3537F" w:rsidRDefault="00D3537F" w:rsidP="00D3537F">
            <w:pPr>
              <w:jc w:val="center"/>
              <w:rPr>
                <w:rFonts w:ascii="Arial Unicode" w:hAnsi="Arial Unicode" w:cs="Calibri"/>
                <w:sz w:val="22"/>
                <w:szCs w:val="22"/>
              </w:rPr>
            </w:pPr>
            <w:r>
              <w:rPr>
                <w:rFonts w:ascii="Arial Unicode" w:hAnsi="Arial Unicode" w:cs="Calibri"/>
                <w:sz w:val="22"/>
                <w:szCs w:val="22"/>
              </w:rPr>
              <w:t>3</w:t>
            </w:r>
          </w:p>
        </w:tc>
        <w:tc>
          <w:tcPr>
            <w:tcW w:w="1593" w:type="dxa"/>
            <w:gridSpan w:val="2"/>
            <w:vAlign w:val="center"/>
          </w:tcPr>
          <w:p w:rsidR="00D3537F" w:rsidRPr="00D3537F" w:rsidRDefault="00D3537F" w:rsidP="00D3537F">
            <w:pPr>
              <w:jc w:val="center"/>
              <w:rPr>
                <w:rFonts w:ascii="Arial Unicode" w:hAnsi="Arial Unicode" w:cs="Arial"/>
                <w:sz w:val="22"/>
                <w:szCs w:val="22"/>
              </w:rPr>
            </w:pPr>
            <w:r w:rsidRPr="00D3537F">
              <w:rPr>
                <w:rFonts w:ascii="Arial Unicode" w:hAnsi="Arial Unicode" w:cs="Arial"/>
                <w:sz w:val="22"/>
                <w:szCs w:val="22"/>
              </w:rPr>
              <w:t>44311210</w:t>
            </w:r>
          </w:p>
        </w:tc>
        <w:tc>
          <w:tcPr>
            <w:tcW w:w="1704" w:type="dxa"/>
            <w:vAlign w:val="center"/>
          </w:tcPr>
          <w:p w:rsidR="00D3537F" w:rsidRPr="00D3537F" w:rsidRDefault="00D3537F" w:rsidP="00D3537F">
            <w:pPr>
              <w:jc w:val="center"/>
              <w:rPr>
                <w:rFonts w:ascii="Arial LatArm" w:hAnsi="Arial LatArm" w:cs="Calibri"/>
                <w:sz w:val="22"/>
              </w:rPr>
            </w:pPr>
            <w:r w:rsidRPr="00D3537F">
              <w:rPr>
                <w:rFonts w:ascii="Calibri" w:hAnsi="Calibri" w:cs="Calibri"/>
                <w:sz w:val="22"/>
              </w:rPr>
              <w:t>Катанка</w:t>
            </w:r>
            <w:r w:rsidRPr="00D3537F">
              <w:rPr>
                <w:rFonts w:ascii="Arial LatArm" w:hAnsi="Arial LatArm" w:cs="Calibri"/>
                <w:sz w:val="22"/>
              </w:rPr>
              <w:t xml:space="preserve"> </w:t>
            </w:r>
            <w:r w:rsidRPr="00D3537F">
              <w:rPr>
                <w:rFonts w:ascii="Calibri" w:hAnsi="Calibri" w:cs="Calibri"/>
                <w:sz w:val="22"/>
              </w:rPr>
              <w:t>Ф</w:t>
            </w:r>
            <w:r w:rsidRPr="00D3537F">
              <w:rPr>
                <w:rFonts w:ascii="Arial LatArm" w:hAnsi="Arial LatArm" w:cs="Calibri"/>
                <w:sz w:val="22"/>
              </w:rPr>
              <w:t xml:space="preserve"> 6</w:t>
            </w:r>
            <w:r w:rsidRPr="00D3537F">
              <w:rPr>
                <w:rFonts w:ascii="Calibri" w:hAnsi="Calibri" w:cs="Calibri"/>
                <w:sz w:val="22"/>
              </w:rPr>
              <w:t>мм</w:t>
            </w:r>
            <w:r w:rsidRPr="00D3537F">
              <w:rPr>
                <w:rFonts w:ascii="Arial LatArm" w:hAnsi="Arial LatArm" w:cs="Calibri"/>
                <w:sz w:val="22"/>
              </w:rPr>
              <w:t>,</w:t>
            </w:r>
          </w:p>
        </w:tc>
        <w:tc>
          <w:tcPr>
            <w:tcW w:w="1350" w:type="dxa"/>
            <w:vAlign w:val="center"/>
          </w:tcPr>
          <w:p w:rsidR="00D3537F" w:rsidRPr="006965A1" w:rsidRDefault="00D3537F" w:rsidP="00D3537F">
            <w:pPr>
              <w:jc w:val="center"/>
              <w:rPr>
                <w:rFonts w:ascii="Arial LatArm" w:hAnsi="Arial LatArm" w:cs="Calibri"/>
                <w:sz w:val="22"/>
                <w:szCs w:val="22"/>
              </w:rPr>
            </w:pPr>
          </w:p>
        </w:tc>
        <w:tc>
          <w:tcPr>
            <w:tcW w:w="3870" w:type="dxa"/>
            <w:vAlign w:val="center"/>
          </w:tcPr>
          <w:p w:rsidR="00D3537F" w:rsidRDefault="00D3537F" w:rsidP="00D3537F">
            <w:pPr>
              <w:rPr>
                <w:rFonts w:ascii="Arial LatArm" w:hAnsi="Arial LatArm" w:cs="Calibri"/>
                <w:sz w:val="22"/>
                <w:szCs w:val="22"/>
              </w:rPr>
            </w:pPr>
            <w:r>
              <w:rPr>
                <w:rFonts w:ascii="Calibri" w:hAnsi="Calibri" w:cs="Calibri"/>
                <w:sz w:val="22"/>
                <w:szCs w:val="22"/>
              </w:rPr>
              <w:t>Из</w:t>
            </w:r>
            <w:r>
              <w:rPr>
                <w:rFonts w:ascii="Arial LatArm" w:hAnsi="Arial LatArm" w:cs="Calibri"/>
                <w:sz w:val="22"/>
                <w:szCs w:val="22"/>
              </w:rPr>
              <w:t xml:space="preserve"> </w:t>
            </w:r>
            <w:r>
              <w:rPr>
                <w:rFonts w:ascii="Calibri" w:hAnsi="Calibri" w:cs="Calibri"/>
                <w:sz w:val="22"/>
                <w:szCs w:val="22"/>
              </w:rPr>
              <w:t>стальи</w:t>
            </w:r>
            <w:r>
              <w:rPr>
                <w:rFonts w:ascii="Arial LatArm" w:hAnsi="Arial LatArm" w:cs="Calibri"/>
                <w:sz w:val="22"/>
                <w:szCs w:val="22"/>
              </w:rPr>
              <w:t xml:space="preserve">, </w:t>
            </w:r>
            <w:r>
              <w:rPr>
                <w:rFonts w:ascii="Calibri" w:hAnsi="Calibri" w:cs="Calibri"/>
                <w:sz w:val="22"/>
                <w:szCs w:val="22"/>
              </w:rPr>
              <w:t>диаметр</w:t>
            </w:r>
            <w:r>
              <w:rPr>
                <w:rFonts w:ascii="Arial LatArm" w:hAnsi="Arial LatArm" w:cs="Calibri"/>
                <w:sz w:val="22"/>
                <w:szCs w:val="22"/>
              </w:rPr>
              <w:t xml:space="preserve">  6 </w:t>
            </w:r>
            <w:r>
              <w:rPr>
                <w:rFonts w:ascii="Calibri" w:hAnsi="Calibri" w:cs="Calibri"/>
                <w:sz w:val="22"/>
                <w:szCs w:val="22"/>
              </w:rPr>
              <w:t>милиметр</w:t>
            </w:r>
            <w:r>
              <w:rPr>
                <w:rFonts w:ascii="Arial LatArm" w:hAnsi="Arial LatArm" w:cs="Calibri"/>
                <w:sz w:val="22"/>
                <w:szCs w:val="22"/>
              </w:rPr>
              <w:t xml:space="preserve">,   </w:t>
            </w:r>
            <w:r>
              <w:rPr>
                <w:rFonts w:ascii="Calibri" w:hAnsi="Calibri" w:cs="Calibri"/>
                <w:sz w:val="22"/>
                <w:szCs w:val="22"/>
              </w:rPr>
              <w:t>отрезки</w:t>
            </w:r>
            <w:r>
              <w:rPr>
                <w:rFonts w:ascii="Arial LatArm" w:hAnsi="Arial LatArm" w:cs="Calibri"/>
                <w:sz w:val="22"/>
                <w:szCs w:val="22"/>
              </w:rPr>
              <w:t xml:space="preserve"> </w:t>
            </w:r>
            <w:r>
              <w:rPr>
                <w:rFonts w:ascii="Calibri" w:hAnsi="Calibri" w:cs="Calibri"/>
                <w:sz w:val="22"/>
                <w:szCs w:val="22"/>
              </w:rPr>
              <w:t>с</w:t>
            </w:r>
            <w:r>
              <w:rPr>
                <w:rFonts w:ascii="Arial LatArm" w:hAnsi="Arial LatArm" w:cs="Calibri"/>
                <w:sz w:val="22"/>
                <w:szCs w:val="22"/>
              </w:rPr>
              <w:t xml:space="preserve"> 3 </w:t>
            </w:r>
            <w:r>
              <w:rPr>
                <w:rFonts w:ascii="Calibri" w:hAnsi="Calibri" w:cs="Calibri"/>
                <w:sz w:val="22"/>
                <w:szCs w:val="22"/>
              </w:rPr>
              <w:t>метра</w:t>
            </w:r>
            <w:r>
              <w:rPr>
                <w:rFonts w:ascii="Arial LatArm" w:hAnsi="Arial LatArm" w:cs="Calibri"/>
                <w:sz w:val="22"/>
                <w:szCs w:val="22"/>
              </w:rPr>
              <w:t xml:space="preserve"> , </w:t>
            </w:r>
            <w:r>
              <w:rPr>
                <w:rFonts w:ascii="Calibri" w:hAnsi="Calibri" w:cs="Calibri"/>
                <w:sz w:val="22"/>
                <w:szCs w:val="22"/>
              </w:rPr>
              <w:t>неиспользованная</w:t>
            </w:r>
            <w:r>
              <w:rPr>
                <w:rFonts w:ascii="Arial LatArm" w:hAnsi="Arial LatArm" w:cs="Calibri"/>
                <w:sz w:val="22"/>
                <w:szCs w:val="22"/>
              </w:rPr>
              <w:t xml:space="preserve">, </w:t>
            </w:r>
            <w:r>
              <w:rPr>
                <w:rFonts w:ascii="Calibri" w:hAnsi="Calibri" w:cs="Calibri"/>
                <w:sz w:val="22"/>
                <w:szCs w:val="22"/>
              </w:rPr>
              <w:t>согласно</w:t>
            </w:r>
            <w:r>
              <w:rPr>
                <w:rFonts w:ascii="Arial LatArm" w:hAnsi="Arial LatArm" w:cs="Calibri"/>
                <w:sz w:val="22"/>
                <w:szCs w:val="22"/>
              </w:rPr>
              <w:t xml:space="preserve"> </w:t>
            </w:r>
            <w:r>
              <w:rPr>
                <w:rFonts w:ascii="Calibri" w:hAnsi="Calibri" w:cs="Calibri"/>
                <w:sz w:val="22"/>
                <w:szCs w:val="22"/>
              </w:rPr>
              <w:t>техническому</w:t>
            </w:r>
            <w:r>
              <w:rPr>
                <w:rFonts w:ascii="Arial LatArm" w:hAnsi="Arial LatArm" w:cs="Calibri"/>
                <w:sz w:val="22"/>
                <w:szCs w:val="22"/>
              </w:rPr>
              <w:t xml:space="preserve"> </w:t>
            </w:r>
            <w:r>
              <w:rPr>
                <w:rFonts w:ascii="Calibri" w:hAnsi="Calibri" w:cs="Calibri"/>
                <w:sz w:val="22"/>
                <w:szCs w:val="22"/>
              </w:rPr>
              <w:t>регламенту</w:t>
            </w:r>
            <w:r>
              <w:rPr>
                <w:rFonts w:ascii="Arial LatArm" w:hAnsi="Arial LatArm" w:cs="Calibri"/>
                <w:sz w:val="22"/>
                <w:szCs w:val="22"/>
              </w:rPr>
              <w:t xml:space="preserve">. </w:t>
            </w:r>
            <w:r>
              <w:rPr>
                <w:rFonts w:ascii="Calibri" w:hAnsi="Calibri" w:cs="Calibri"/>
                <w:b/>
                <w:bCs/>
                <w:sz w:val="22"/>
                <w:szCs w:val="22"/>
              </w:rPr>
              <w:t>Продавец</w:t>
            </w:r>
            <w:r>
              <w:rPr>
                <w:rFonts w:ascii="Arial LatArm" w:hAnsi="Arial LatArm" w:cs="Calibri"/>
                <w:b/>
                <w:bCs/>
                <w:sz w:val="22"/>
                <w:szCs w:val="22"/>
              </w:rPr>
              <w:t xml:space="preserve"> </w:t>
            </w:r>
            <w:r>
              <w:rPr>
                <w:rFonts w:ascii="Calibri" w:hAnsi="Calibri" w:cs="Calibri"/>
                <w:b/>
                <w:bCs/>
                <w:sz w:val="22"/>
                <w:szCs w:val="22"/>
              </w:rPr>
              <w:t>вместе</w:t>
            </w:r>
            <w:r>
              <w:rPr>
                <w:rFonts w:ascii="Arial LatArm" w:hAnsi="Arial LatArm" w:cs="Calibri"/>
                <w:b/>
                <w:bCs/>
                <w:sz w:val="22"/>
                <w:szCs w:val="22"/>
              </w:rPr>
              <w:t xml:space="preserve"> </w:t>
            </w:r>
            <w:r>
              <w:rPr>
                <w:rFonts w:ascii="Calibri" w:hAnsi="Calibri" w:cs="Calibri"/>
                <w:b/>
                <w:bCs/>
                <w:sz w:val="22"/>
                <w:szCs w:val="22"/>
              </w:rPr>
              <w:t>с</w:t>
            </w:r>
            <w:r>
              <w:rPr>
                <w:rFonts w:ascii="Arial LatArm" w:hAnsi="Arial LatArm" w:cs="Calibri"/>
                <w:b/>
                <w:bCs/>
                <w:sz w:val="22"/>
                <w:szCs w:val="22"/>
              </w:rPr>
              <w:t xml:space="preserve"> </w:t>
            </w:r>
            <w:r>
              <w:rPr>
                <w:rFonts w:ascii="Calibri" w:hAnsi="Calibri" w:cs="Calibri"/>
                <w:b/>
                <w:bCs/>
                <w:sz w:val="22"/>
                <w:szCs w:val="22"/>
              </w:rPr>
              <w:t>поставленным</w:t>
            </w:r>
            <w:r>
              <w:rPr>
                <w:rFonts w:ascii="Arial LatArm" w:hAnsi="Arial LatArm" w:cs="Calibri"/>
                <w:b/>
                <w:bCs/>
                <w:sz w:val="22"/>
                <w:szCs w:val="22"/>
              </w:rPr>
              <w:t xml:space="preserve"> </w:t>
            </w:r>
            <w:r>
              <w:rPr>
                <w:rFonts w:ascii="Calibri" w:hAnsi="Calibri" w:cs="Calibri"/>
                <w:b/>
                <w:bCs/>
                <w:sz w:val="22"/>
                <w:szCs w:val="22"/>
              </w:rPr>
              <w:t>товаром</w:t>
            </w:r>
            <w:r>
              <w:rPr>
                <w:rFonts w:ascii="Arial LatArm" w:hAnsi="Arial LatArm" w:cs="Calibri"/>
                <w:b/>
                <w:bCs/>
                <w:sz w:val="22"/>
                <w:szCs w:val="22"/>
              </w:rPr>
              <w:t xml:space="preserve"> </w:t>
            </w:r>
            <w:r>
              <w:rPr>
                <w:rFonts w:ascii="Calibri" w:hAnsi="Calibri" w:cs="Calibri"/>
                <w:b/>
                <w:bCs/>
                <w:sz w:val="22"/>
                <w:szCs w:val="22"/>
              </w:rPr>
              <w:t>представляет</w:t>
            </w:r>
            <w:r>
              <w:rPr>
                <w:rFonts w:ascii="Arial LatArm" w:hAnsi="Arial LatArm" w:cs="Calibri"/>
                <w:b/>
                <w:bCs/>
                <w:sz w:val="22"/>
                <w:szCs w:val="22"/>
              </w:rPr>
              <w:t xml:space="preserve"> </w:t>
            </w:r>
            <w:r>
              <w:rPr>
                <w:rFonts w:ascii="Calibri" w:hAnsi="Calibri" w:cs="Calibri"/>
                <w:b/>
                <w:bCs/>
                <w:sz w:val="22"/>
                <w:szCs w:val="22"/>
              </w:rPr>
              <w:t>сертификат</w:t>
            </w:r>
            <w:r>
              <w:rPr>
                <w:rFonts w:ascii="Arial LatArm" w:hAnsi="Arial LatArm" w:cs="Calibri"/>
                <w:b/>
                <w:bCs/>
                <w:sz w:val="22"/>
                <w:szCs w:val="22"/>
              </w:rPr>
              <w:t xml:space="preserve"> </w:t>
            </w:r>
            <w:r>
              <w:rPr>
                <w:rFonts w:ascii="Calibri" w:hAnsi="Calibri" w:cs="Calibri"/>
                <w:b/>
                <w:bCs/>
                <w:sz w:val="22"/>
                <w:szCs w:val="22"/>
              </w:rPr>
              <w:t>качества</w:t>
            </w:r>
            <w:r>
              <w:rPr>
                <w:rFonts w:ascii="Arial LatArm" w:hAnsi="Arial LatArm" w:cs="Calibri"/>
                <w:b/>
                <w:bCs/>
                <w:sz w:val="22"/>
                <w:szCs w:val="22"/>
              </w:rPr>
              <w:t>.</w:t>
            </w:r>
          </w:p>
        </w:tc>
        <w:tc>
          <w:tcPr>
            <w:tcW w:w="1170" w:type="dxa"/>
            <w:vAlign w:val="center"/>
          </w:tcPr>
          <w:p w:rsidR="00D3537F" w:rsidRDefault="00D3537F" w:rsidP="00D3537F">
            <w:pPr>
              <w:jc w:val="center"/>
              <w:rPr>
                <w:rFonts w:ascii="Arial LatArm" w:hAnsi="Arial LatArm" w:cs="Calibri"/>
              </w:rPr>
            </w:pPr>
            <w:r>
              <w:rPr>
                <w:rFonts w:ascii="Calibri" w:hAnsi="Calibri" w:cs="Calibri"/>
              </w:rPr>
              <w:t>кг</w:t>
            </w:r>
          </w:p>
        </w:tc>
        <w:tc>
          <w:tcPr>
            <w:tcW w:w="1341" w:type="dxa"/>
            <w:vAlign w:val="center"/>
          </w:tcPr>
          <w:p w:rsidR="00D3537F" w:rsidRPr="00576215" w:rsidRDefault="00D3537F" w:rsidP="00D3537F">
            <w:pPr>
              <w:widowControl w:val="0"/>
              <w:spacing w:after="120"/>
              <w:jc w:val="center"/>
              <w:rPr>
                <w:rFonts w:ascii="GHEA Grapalat" w:hAnsi="GHEA Grapalat"/>
                <w:sz w:val="16"/>
                <w:szCs w:val="20"/>
              </w:rPr>
            </w:pPr>
          </w:p>
        </w:tc>
        <w:tc>
          <w:tcPr>
            <w:tcW w:w="1620" w:type="dxa"/>
            <w:vAlign w:val="center"/>
          </w:tcPr>
          <w:p w:rsidR="00D3537F" w:rsidRPr="002157FF" w:rsidRDefault="00D3537F" w:rsidP="00D3537F">
            <w:pPr>
              <w:widowControl w:val="0"/>
              <w:spacing w:after="120"/>
              <w:jc w:val="center"/>
              <w:rPr>
                <w:rFonts w:ascii="GHEA Grapalat" w:hAnsi="GHEA Grapalat"/>
                <w:sz w:val="16"/>
                <w:szCs w:val="20"/>
              </w:rPr>
            </w:pPr>
          </w:p>
        </w:tc>
        <w:tc>
          <w:tcPr>
            <w:tcW w:w="1314" w:type="dxa"/>
            <w:vAlign w:val="center"/>
          </w:tcPr>
          <w:p w:rsidR="00D3537F" w:rsidRDefault="00D3537F" w:rsidP="00D3537F">
            <w:pPr>
              <w:jc w:val="center"/>
              <w:rPr>
                <w:rFonts w:ascii="Arial LatArm" w:hAnsi="Arial LatArm" w:cs="Arial"/>
              </w:rPr>
            </w:pPr>
            <w:r>
              <w:rPr>
                <w:rFonts w:ascii="Arial LatArm" w:hAnsi="Arial LatArm" w:cs="Arial"/>
              </w:rPr>
              <w:t>80</w:t>
            </w:r>
          </w:p>
        </w:tc>
      </w:tr>
      <w:tr w:rsidR="00D3537F" w:rsidRPr="00576215" w:rsidTr="00D04A2A">
        <w:trPr>
          <w:trHeight w:val="406"/>
          <w:jc w:val="center"/>
        </w:trPr>
        <w:tc>
          <w:tcPr>
            <w:tcW w:w="1467" w:type="dxa"/>
            <w:vAlign w:val="center"/>
          </w:tcPr>
          <w:p w:rsidR="00D3537F" w:rsidRDefault="00D3537F" w:rsidP="00D3537F">
            <w:pPr>
              <w:jc w:val="center"/>
              <w:rPr>
                <w:rFonts w:ascii="Arial Unicode" w:hAnsi="Arial Unicode" w:cs="Calibri"/>
                <w:sz w:val="22"/>
                <w:szCs w:val="22"/>
              </w:rPr>
            </w:pPr>
            <w:r>
              <w:rPr>
                <w:rFonts w:ascii="Arial Unicode" w:hAnsi="Arial Unicode" w:cs="Calibri"/>
                <w:sz w:val="22"/>
                <w:szCs w:val="22"/>
              </w:rPr>
              <w:t>4</w:t>
            </w:r>
          </w:p>
        </w:tc>
        <w:tc>
          <w:tcPr>
            <w:tcW w:w="1593" w:type="dxa"/>
            <w:gridSpan w:val="2"/>
            <w:vAlign w:val="center"/>
          </w:tcPr>
          <w:p w:rsidR="00D3537F" w:rsidRPr="00D3537F" w:rsidRDefault="00D3537F" w:rsidP="00D3537F">
            <w:pPr>
              <w:jc w:val="center"/>
              <w:rPr>
                <w:rFonts w:ascii="Arial Unicode" w:hAnsi="Arial Unicode" w:cs="Arial"/>
                <w:sz w:val="22"/>
                <w:szCs w:val="22"/>
              </w:rPr>
            </w:pPr>
            <w:r w:rsidRPr="00D3537F">
              <w:rPr>
                <w:rFonts w:ascii="Arial Unicode" w:hAnsi="Arial Unicode" w:cs="Arial"/>
                <w:sz w:val="22"/>
                <w:szCs w:val="22"/>
              </w:rPr>
              <w:t>31681700</w:t>
            </w:r>
          </w:p>
        </w:tc>
        <w:tc>
          <w:tcPr>
            <w:tcW w:w="1704" w:type="dxa"/>
            <w:vAlign w:val="center"/>
          </w:tcPr>
          <w:p w:rsidR="00D3537F" w:rsidRPr="00D3537F" w:rsidRDefault="00D3537F" w:rsidP="00D3537F">
            <w:pPr>
              <w:jc w:val="center"/>
              <w:rPr>
                <w:rFonts w:ascii="Arial LatArm" w:hAnsi="Arial LatArm" w:cs="Calibri"/>
                <w:sz w:val="22"/>
              </w:rPr>
            </w:pPr>
            <w:r w:rsidRPr="00D3537F">
              <w:rPr>
                <w:rFonts w:ascii="Calibri" w:hAnsi="Calibri" w:cs="Calibri"/>
                <w:sz w:val="22"/>
              </w:rPr>
              <w:t>Разделительная</w:t>
            </w:r>
            <w:r w:rsidRPr="00D3537F">
              <w:rPr>
                <w:rFonts w:ascii="Arial LatArm" w:hAnsi="Arial LatArm" w:cs="Calibri"/>
                <w:sz w:val="22"/>
              </w:rPr>
              <w:t xml:space="preserve"> </w:t>
            </w:r>
            <w:r w:rsidRPr="00D3537F">
              <w:rPr>
                <w:rFonts w:ascii="Calibri" w:hAnsi="Calibri" w:cs="Calibri"/>
                <w:sz w:val="22"/>
              </w:rPr>
              <w:t>коробка</w:t>
            </w:r>
            <w:r w:rsidRPr="00D3537F">
              <w:rPr>
                <w:rFonts w:ascii="Arial LatArm" w:hAnsi="Arial LatArm" w:cs="Calibri"/>
                <w:sz w:val="22"/>
              </w:rPr>
              <w:t xml:space="preserve"> 20*20 </w:t>
            </w:r>
            <w:r w:rsidRPr="00D3537F">
              <w:rPr>
                <w:rFonts w:ascii="Calibri" w:hAnsi="Calibri" w:cs="Calibri"/>
                <w:sz w:val="22"/>
              </w:rPr>
              <w:t>см</w:t>
            </w:r>
          </w:p>
        </w:tc>
        <w:tc>
          <w:tcPr>
            <w:tcW w:w="1350" w:type="dxa"/>
            <w:vAlign w:val="center"/>
          </w:tcPr>
          <w:p w:rsidR="00D3537F" w:rsidRPr="006965A1" w:rsidRDefault="00D3537F" w:rsidP="00D3537F">
            <w:pPr>
              <w:jc w:val="center"/>
              <w:rPr>
                <w:rFonts w:ascii="Arial LatArm" w:hAnsi="Arial LatArm" w:cs="Calibri"/>
                <w:sz w:val="22"/>
                <w:szCs w:val="22"/>
              </w:rPr>
            </w:pPr>
          </w:p>
        </w:tc>
        <w:tc>
          <w:tcPr>
            <w:tcW w:w="3870" w:type="dxa"/>
            <w:vAlign w:val="center"/>
          </w:tcPr>
          <w:p w:rsidR="00D3537F" w:rsidRDefault="00D3537F" w:rsidP="00D3537F">
            <w:pPr>
              <w:rPr>
                <w:rFonts w:ascii="Arial LatArm" w:hAnsi="Arial LatArm" w:cs="Calibri"/>
                <w:sz w:val="22"/>
                <w:szCs w:val="22"/>
              </w:rPr>
            </w:pPr>
            <w:r>
              <w:rPr>
                <w:rFonts w:ascii="Calibri" w:hAnsi="Calibri" w:cs="Calibri"/>
                <w:sz w:val="22"/>
                <w:szCs w:val="22"/>
              </w:rPr>
              <w:t>Стальая</w:t>
            </w:r>
            <w:r>
              <w:rPr>
                <w:rFonts w:ascii="Arial LatArm" w:hAnsi="Arial LatArm" w:cs="Calibri"/>
                <w:sz w:val="22"/>
                <w:szCs w:val="22"/>
              </w:rPr>
              <w:t xml:space="preserve">, </w:t>
            </w:r>
            <w:r>
              <w:rPr>
                <w:rFonts w:ascii="Calibri" w:hAnsi="Calibri" w:cs="Calibri"/>
                <w:sz w:val="22"/>
                <w:szCs w:val="22"/>
              </w:rPr>
              <w:t>размер</w:t>
            </w:r>
            <w:r>
              <w:rPr>
                <w:rFonts w:ascii="Arial LatArm" w:hAnsi="Arial LatArm" w:cs="Calibri"/>
                <w:sz w:val="22"/>
                <w:szCs w:val="22"/>
              </w:rPr>
              <w:t xml:space="preserve"> </w:t>
            </w:r>
            <w:r>
              <w:rPr>
                <w:rFonts w:ascii="Calibri" w:hAnsi="Calibri" w:cs="Calibri"/>
                <w:sz w:val="22"/>
                <w:szCs w:val="22"/>
              </w:rPr>
              <w:t>сторон</w:t>
            </w:r>
            <w:r>
              <w:rPr>
                <w:rFonts w:ascii="Arial LatArm" w:hAnsi="Arial LatArm" w:cs="Calibri"/>
                <w:sz w:val="22"/>
                <w:szCs w:val="22"/>
              </w:rPr>
              <w:t xml:space="preserve"> 20 * 20 </w:t>
            </w:r>
            <w:r>
              <w:rPr>
                <w:rFonts w:ascii="Calibri" w:hAnsi="Calibri" w:cs="Calibri"/>
                <w:sz w:val="22"/>
                <w:szCs w:val="22"/>
              </w:rPr>
              <w:t>см</w:t>
            </w:r>
            <w:r>
              <w:rPr>
                <w:rFonts w:ascii="Arial LatArm" w:hAnsi="Arial LatArm" w:cs="Calibri"/>
                <w:sz w:val="22"/>
                <w:szCs w:val="22"/>
              </w:rPr>
              <w:t xml:space="preserve">, </w:t>
            </w:r>
            <w:r>
              <w:rPr>
                <w:rFonts w:ascii="Calibri" w:hAnsi="Calibri" w:cs="Calibri"/>
                <w:sz w:val="22"/>
                <w:szCs w:val="22"/>
              </w:rPr>
              <w:t>глубина</w:t>
            </w:r>
            <w:r>
              <w:rPr>
                <w:rFonts w:ascii="Arial LatArm" w:hAnsi="Arial LatArm" w:cs="Calibri"/>
                <w:sz w:val="22"/>
                <w:szCs w:val="22"/>
              </w:rPr>
              <w:t xml:space="preserve"> 9 </w:t>
            </w:r>
            <w:r>
              <w:rPr>
                <w:rFonts w:ascii="Calibri" w:hAnsi="Calibri" w:cs="Calibri"/>
                <w:sz w:val="22"/>
                <w:szCs w:val="22"/>
              </w:rPr>
              <w:t>см</w:t>
            </w:r>
            <w:r>
              <w:rPr>
                <w:rFonts w:ascii="Arial LatArm" w:hAnsi="Arial LatArm" w:cs="Calibri"/>
                <w:sz w:val="22"/>
                <w:szCs w:val="22"/>
              </w:rPr>
              <w:t xml:space="preserve">,  </w:t>
            </w:r>
            <w:r>
              <w:rPr>
                <w:rFonts w:ascii="Calibri" w:hAnsi="Calibri" w:cs="Calibri"/>
                <w:sz w:val="22"/>
                <w:szCs w:val="22"/>
              </w:rPr>
              <w:t>с</w:t>
            </w:r>
            <w:r>
              <w:rPr>
                <w:rFonts w:ascii="Arial LatArm" w:hAnsi="Arial LatArm" w:cs="Calibri"/>
                <w:sz w:val="22"/>
                <w:szCs w:val="22"/>
              </w:rPr>
              <w:t xml:space="preserve"> </w:t>
            </w:r>
            <w:r>
              <w:rPr>
                <w:rFonts w:ascii="Calibri" w:hAnsi="Calibri" w:cs="Calibri"/>
                <w:sz w:val="22"/>
                <w:szCs w:val="22"/>
              </w:rPr>
              <w:t>закрывающейся</w:t>
            </w:r>
            <w:r>
              <w:rPr>
                <w:rFonts w:ascii="Arial LatArm" w:hAnsi="Arial LatArm" w:cs="Calibri"/>
                <w:sz w:val="22"/>
                <w:szCs w:val="22"/>
              </w:rPr>
              <w:t xml:space="preserve"> </w:t>
            </w:r>
            <w:r>
              <w:rPr>
                <w:rFonts w:ascii="Calibri" w:hAnsi="Calibri" w:cs="Calibri"/>
                <w:sz w:val="22"/>
                <w:szCs w:val="22"/>
              </w:rPr>
              <w:t>крышкой</w:t>
            </w:r>
            <w:r>
              <w:rPr>
                <w:rFonts w:ascii="Arial LatArm" w:hAnsi="Arial LatArm" w:cs="Calibri"/>
                <w:sz w:val="22"/>
                <w:szCs w:val="22"/>
              </w:rPr>
              <w:t xml:space="preserve">,   </w:t>
            </w:r>
            <w:r>
              <w:rPr>
                <w:rFonts w:ascii="Calibri" w:hAnsi="Calibri" w:cs="Calibri"/>
                <w:sz w:val="22"/>
                <w:szCs w:val="22"/>
              </w:rPr>
              <w:t>предназначен</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закрепления</w:t>
            </w:r>
            <w:r>
              <w:rPr>
                <w:rFonts w:ascii="Arial LatArm" w:hAnsi="Arial LatArm" w:cs="Calibri"/>
                <w:sz w:val="22"/>
                <w:szCs w:val="22"/>
              </w:rPr>
              <w:t xml:space="preserve"> </w:t>
            </w:r>
            <w:r>
              <w:rPr>
                <w:rFonts w:ascii="Calibri" w:hAnsi="Calibri" w:cs="Calibri"/>
                <w:sz w:val="22"/>
                <w:szCs w:val="22"/>
              </w:rPr>
              <w:t>нижней</w:t>
            </w:r>
            <w:r>
              <w:rPr>
                <w:rFonts w:ascii="Arial LatArm" w:hAnsi="Arial LatArm" w:cs="Calibri"/>
                <w:sz w:val="22"/>
                <w:szCs w:val="22"/>
              </w:rPr>
              <w:t xml:space="preserve"> </w:t>
            </w:r>
            <w:r>
              <w:rPr>
                <w:rFonts w:ascii="Calibri" w:hAnsi="Calibri" w:cs="Calibri"/>
                <w:sz w:val="22"/>
                <w:szCs w:val="22"/>
              </w:rPr>
              <w:t>части</w:t>
            </w:r>
            <w:r>
              <w:rPr>
                <w:rFonts w:ascii="Arial LatArm" w:hAnsi="Arial LatArm" w:cs="Calibri"/>
                <w:sz w:val="22"/>
                <w:szCs w:val="22"/>
              </w:rPr>
              <w:t xml:space="preserve"> </w:t>
            </w:r>
            <w:r>
              <w:rPr>
                <w:rFonts w:ascii="Calibri" w:hAnsi="Calibri" w:cs="Calibri"/>
                <w:sz w:val="22"/>
                <w:szCs w:val="22"/>
              </w:rPr>
              <w:t>опоры</w:t>
            </w:r>
            <w:r>
              <w:rPr>
                <w:rFonts w:ascii="Arial LatArm" w:hAnsi="Arial LatArm" w:cs="Calibri"/>
                <w:sz w:val="22"/>
                <w:szCs w:val="22"/>
              </w:rPr>
              <w:t xml:space="preserve">,  </w:t>
            </w:r>
            <w:r>
              <w:rPr>
                <w:rFonts w:ascii="Calibri" w:hAnsi="Calibri" w:cs="Calibri"/>
                <w:sz w:val="22"/>
                <w:szCs w:val="22"/>
              </w:rPr>
              <w:t>неиспользованный</w:t>
            </w:r>
            <w:r>
              <w:rPr>
                <w:rFonts w:ascii="Arial LatArm" w:hAnsi="Arial LatArm" w:cs="Calibri"/>
                <w:sz w:val="22"/>
                <w:szCs w:val="22"/>
              </w:rPr>
              <w:t xml:space="preserve">:              </w:t>
            </w:r>
          </w:p>
        </w:tc>
        <w:tc>
          <w:tcPr>
            <w:tcW w:w="1170" w:type="dxa"/>
            <w:vAlign w:val="center"/>
          </w:tcPr>
          <w:p w:rsidR="00D3537F" w:rsidRDefault="00D3537F" w:rsidP="00D3537F">
            <w:pPr>
              <w:jc w:val="center"/>
              <w:rPr>
                <w:rFonts w:ascii="Arial LatArm" w:hAnsi="Arial LatArm" w:cs="Calibri"/>
              </w:rPr>
            </w:pPr>
            <w:r>
              <w:rPr>
                <w:rFonts w:ascii="Calibri" w:hAnsi="Calibri" w:cs="Calibri"/>
              </w:rPr>
              <w:t>штука</w:t>
            </w:r>
          </w:p>
        </w:tc>
        <w:tc>
          <w:tcPr>
            <w:tcW w:w="1341" w:type="dxa"/>
            <w:vAlign w:val="center"/>
          </w:tcPr>
          <w:p w:rsidR="00D3537F" w:rsidRPr="00576215" w:rsidRDefault="00D3537F" w:rsidP="00D3537F">
            <w:pPr>
              <w:widowControl w:val="0"/>
              <w:spacing w:after="120"/>
              <w:jc w:val="center"/>
              <w:rPr>
                <w:rFonts w:ascii="GHEA Grapalat" w:hAnsi="GHEA Grapalat"/>
                <w:sz w:val="16"/>
                <w:szCs w:val="20"/>
              </w:rPr>
            </w:pPr>
          </w:p>
        </w:tc>
        <w:tc>
          <w:tcPr>
            <w:tcW w:w="1620" w:type="dxa"/>
            <w:vAlign w:val="center"/>
          </w:tcPr>
          <w:p w:rsidR="00D3537F" w:rsidRPr="002157FF" w:rsidRDefault="00D3537F" w:rsidP="00D3537F">
            <w:pPr>
              <w:widowControl w:val="0"/>
              <w:spacing w:after="120"/>
              <w:jc w:val="center"/>
              <w:rPr>
                <w:rFonts w:ascii="GHEA Grapalat" w:hAnsi="GHEA Grapalat"/>
                <w:sz w:val="16"/>
                <w:szCs w:val="20"/>
              </w:rPr>
            </w:pPr>
          </w:p>
        </w:tc>
        <w:tc>
          <w:tcPr>
            <w:tcW w:w="1314" w:type="dxa"/>
            <w:vAlign w:val="center"/>
          </w:tcPr>
          <w:p w:rsidR="00D3537F" w:rsidRDefault="00D3537F" w:rsidP="00D3537F">
            <w:pPr>
              <w:jc w:val="center"/>
              <w:rPr>
                <w:rFonts w:ascii="Arial LatArm" w:hAnsi="Arial LatArm" w:cs="Arial"/>
              </w:rPr>
            </w:pPr>
            <w:r>
              <w:rPr>
                <w:rFonts w:ascii="Arial LatArm" w:hAnsi="Arial LatArm" w:cs="Arial"/>
              </w:rPr>
              <w:t>150</w:t>
            </w:r>
          </w:p>
        </w:tc>
      </w:tr>
      <w:tr w:rsidR="00D3537F" w:rsidRPr="00576215" w:rsidTr="00D04A2A">
        <w:trPr>
          <w:trHeight w:val="406"/>
          <w:jc w:val="center"/>
        </w:trPr>
        <w:tc>
          <w:tcPr>
            <w:tcW w:w="1467" w:type="dxa"/>
            <w:vAlign w:val="center"/>
          </w:tcPr>
          <w:p w:rsidR="00D3537F" w:rsidRDefault="00D3537F" w:rsidP="00D3537F">
            <w:pPr>
              <w:jc w:val="center"/>
              <w:rPr>
                <w:rFonts w:ascii="Arial Unicode" w:hAnsi="Arial Unicode" w:cs="Calibri"/>
                <w:sz w:val="22"/>
                <w:szCs w:val="22"/>
              </w:rPr>
            </w:pPr>
            <w:r>
              <w:rPr>
                <w:rFonts w:ascii="Arial Unicode" w:hAnsi="Arial Unicode" w:cs="Calibri"/>
                <w:sz w:val="22"/>
                <w:szCs w:val="22"/>
              </w:rPr>
              <w:t>5</w:t>
            </w:r>
          </w:p>
        </w:tc>
        <w:tc>
          <w:tcPr>
            <w:tcW w:w="1593" w:type="dxa"/>
            <w:gridSpan w:val="2"/>
            <w:vAlign w:val="center"/>
          </w:tcPr>
          <w:p w:rsidR="00D3537F" w:rsidRPr="00D3537F" w:rsidRDefault="00D3537F" w:rsidP="00D3537F">
            <w:pPr>
              <w:jc w:val="center"/>
              <w:rPr>
                <w:rFonts w:ascii="Arial Unicode" w:hAnsi="Arial Unicode" w:cs="Arial"/>
                <w:sz w:val="22"/>
                <w:szCs w:val="22"/>
              </w:rPr>
            </w:pPr>
            <w:r w:rsidRPr="00D3537F">
              <w:rPr>
                <w:rFonts w:ascii="Arial Unicode" w:hAnsi="Arial Unicode" w:cs="Arial"/>
                <w:sz w:val="22"/>
                <w:szCs w:val="22"/>
              </w:rPr>
              <w:t>31681700</w:t>
            </w:r>
          </w:p>
        </w:tc>
        <w:tc>
          <w:tcPr>
            <w:tcW w:w="1704" w:type="dxa"/>
            <w:vAlign w:val="center"/>
          </w:tcPr>
          <w:p w:rsidR="00D3537F" w:rsidRPr="00D3537F" w:rsidRDefault="00D3537F" w:rsidP="00D3537F">
            <w:pPr>
              <w:jc w:val="center"/>
              <w:rPr>
                <w:rFonts w:ascii="Arial LatArm" w:hAnsi="Arial LatArm" w:cs="Calibri"/>
                <w:sz w:val="22"/>
              </w:rPr>
            </w:pPr>
            <w:r w:rsidRPr="00D3537F">
              <w:rPr>
                <w:rFonts w:ascii="Calibri" w:hAnsi="Calibri" w:cs="Calibri"/>
                <w:sz w:val="22"/>
              </w:rPr>
              <w:t>Разделительная</w:t>
            </w:r>
            <w:r w:rsidRPr="00D3537F">
              <w:rPr>
                <w:rFonts w:ascii="Arial LatArm" w:hAnsi="Arial LatArm" w:cs="Calibri"/>
                <w:sz w:val="22"/>
              </w:rPr>
              <w:t xml:space="preserve"> </w:t>
            </w:r>
            <w:r w:rsidRPr="00D3537F">
              <w:rPr>
                <w:rFonts w:ascii="Calibri" w:hAnsi="Calibri" w:cs="Calibri"/>
                <w:sz w:val="22"/>
              </w:rPr>
              <w:t>коробка</w:t>
            </w:r>
            <w:r w:rsidRPr="00D3537F">
              <w:rPr>
                <w:rFonts w:ascii="Arial LatArm" w:hAnsi="Arial LatArm" w:cs="Calibri"/>
                <w:sz w:val="22"/>
              </w:rPr>
              <w:t xml:space="preserve"> 10*10 </w:t>
            </w:r>
            <w:r w:rsidRPr="00D3537F">
              <w:rPr>
                <w:rFonts w:ascii="Calibri" w:hAnsi="Calibri" w:cs="Calibri"/>
                <w:sz w:val="22"/>
              </w:rPr>
              <w:t>см</w:t>
            </w:r>
          </w:p>
        </w:tc>
        <w:tc>
          <w:tcPr>
            <w:tcW w:w="1350" w:type="dxa"/>
            <w:vAlign w:val="center"/>
          </w:tcPr>
          <w:p w:rsidR="00D3537F" w:rsidRPr="006965A1" w:rsidRDefault="00D3537F" w:rsidP="00D3537F">
            <w:pPr>
              <w:jc w:val="center"/>
              <w:rPr>
                <w:rFonts w:ascii="Arial LatArm" w:hAnsi="Arial LatArm" w:cs="Calibri"/>
                <w:sz w:val="22"/>
                <w:szCs w:val="22"/>
              </w:rPr>
            </w:pPr>
          </w:p>
        </w:tc>
        <w:tc>
          <w:tcPr>
            <w:tcW w:w="3870" w:type="dxa"/>
            <w:vAlign w:val="center"/>
          </w:tcPr>
          <w:p w:rsidR="00D3537F" w:rsidRDefault="00D3537F" w:rsidP="00D3537F">
            <w:pPr>
              <w:rPr>
                <w:rFonts w:ascii="Arial LatArm" w:hAnsi="Arial LatArm" w:cs="Calibri"/>
                <w:sz w:val="22"/>
                <w:szCs w:val="22"/>
              </w:rPr>
            </w:pPr>
            <w:r>
              <w:rPr>
                <w:rFonts w:ascii="Calibri" w:hAnsi="Calibri" w:cs="Calibri"/>
                <w:sz w:val="22"/>
                <w:szCs w:val="22"/>
              </w:rPr>
              <w:t>Стальая</w:t>
            </w:r>
            <w:r>
              <w:rPr>
                <w:rFonts w:ascii="Arial LatArm" w:hAnsi="Arial LatArm" w:cs="Calibri"/>
                <w:sz w:val="22"/>
                <w:szCs w:val="22"/>
              </w:rPr>
              <w:t xml:space="preserve">, </w:t>
            </w:r>
            <w:r>
              <w:rPr>
                <w:rFonts w:ascii="Calibri" w:hAnsi="Calibri" w:cs="Calibri"/>
                <w:sz w:val="22"/>
                <w:szCs w:val="22"/>
              </w:rPr>
              <w:t>размер</w:t>
            </w:r>
            <w:r>
              <w:rPr>
                <w:rFonts w:ascii="Arial LatArm" w:hAnsi="Arial LatArm" w:cs="Calibri"/>
                <w:sz w:val="22"/>
                <w:szCs w:val="22"/>
              </w:rPr>
              <w:t xml:space="preserve"> </w:t>
            </w:r>
            <w:r>
              <w:rPr>
                <w:rFonts w:ascii="Calibri" w:hAnsi="Calibri" w:cs="Calibri"/>
                <w:sz w:val="22"/>
                <w:szCs w:val="22"/>
              </w:rPr>
              <w:t>сторон</w:t>
            </w:r>
            <w:r>
              <w:rPr>
                <w:rFonts w:ascii="Arial LatArm" w:hAnsi="Arial LatArm" w:cs="Calibri"/>
                <w:sz w:val="22"/>
                <w:szCs w:val="22"/>
              </w:rPr>
              <w:t xml:space="preserve"> 10 * 10 </w:t>
            </w:r>
            <w:r>
              <w:rPr>
                <w:rFonts w:ascii="Calibri" w:hAnsi="Calibri" w:cs="Calibri"/>
                <w:sz w:val="22"/>
                <w:szCs w:val="22"/>
              </w:rPr>
              <w:t>см</w:t>
            </w:r>
            <w:r>
              <w:rPr>
                <w:rFonts w:ascii="Arial LatArm" w:hAnsi="Arial LatArm" w:cs="Calibri"/>
                <w:sz w:val="22"/>
                <w:szCs w:val="22"/>
              </w:rPr>
              <w:t xml:space="preserve">, </w:t>
            </w:r>
            <w:r>
              <w:rPr>
                <w:rFonts w:ascii="Calibri" w:hAnsi="Calibri" w:cs="Calibri"/>
                <w:sz w:val="22"/>
                <w:szCs w:val="22"/>
              </w:rPr>
              <w:t>глубина</w:t>
            </w:r>
            <w:r>
              <w:rPr>
                <w:rFonts w:ascii="Arial LatArm" w:hAnsi="Arial LatArm" w:cs="Calibri"/>
                <w:sz w:val="22"/>
                <w:szCs w:val="22"/>
              </w:rPr>
              <w:t xml:space="preserve"> 6 </w:t>
            </w:r>
            <w:r>
              <w:rPr>
                <w:rFonts w:ascii="Calibri" w:hAnsi="Calibri" w:cs="Calibri"/>
                <w:sz w:val="22"/>
                <w:szCs w:val="22"/>
              </w:rPr>
              <w:t>см</w:t>
            </w:r>
            <w:r>
              <w:rPr>
                <w:rFonts w:ascii="Arial LatArm" w:hAnsi="Arial LatArm" w:cs="Calibri"/>
                <w:sz w:val="22"/>
                <w:szCs w:val="22"/>
              </w:rPr>
              <w:t xml:space="preserve">,  </w:t>
            </w:r>
            <w:r>
              <w:rPr>
                <w:rFonts w:ascii="Calibri" w:hAnsi="Calibri" w:cs="Calibri"/>
                <w:sz w:val="22"/>
                <w:szCs w:val="22"/>
              </w:rPr>
              <w:t>с</w:t>
            </w:r>
            <w:r>
              <w:rPr>
                <w:rFonts w:ascii="Arial LatArm" w:hAnsi="Arial LatArm" w:cs="Calibri"/>
                <w:sz w:val="22"/>
                <w:szCs w:val="22"/>
              </w:rPr>
              <w:t xml:space="preserve"> </w:t>
            </w:r>
            <w:r>
              <w:rPr>
                <w:rFonts w:ascii="Calibri" w:hAnsi="Calibri" w:cs="Calibri"/>
                <w:sz w:val="22"/>
                <w:szCs w:val="22"/>
              </w:rPr>
              <w:t>закрывающейся</w:t>
            </w:r>
            <w:r>
              <w:rPr>
                <w:rFonts w:ascii="Arial LatArm" w:hAnsi="Arial LatArm" w:cs="Calibri"/>
                <w:sz w:val="22"/>
                <w:szCs w:val="22"/>
              </w:rPr>
              <w:t xml:space="preserve"> </w:t>
            </w:r>
            <w:r>
              <w:rPr>
                <w:rFonts w:ascii="Calibri" w:hAnsi="Calibri" w:cs="Calibri"/>
                <w:sz w:val="22"/>
                <w:szCs w:val="22"/>
              </w:rPr>
              <w:t>крышкой</w:t>
            </w:r>
            <w:r>
              <w:rPr>
                <w:rFonts w:ascii="Arial LatArm" w:hAnsi="Arial LatArm" w:cs="Calibri"/>
                <w:sz w:val="22"/>
                <w:szCs w:val="22"/>
              </w:rPr>
              <w:t xml:space="preserve">,   </w:t>
            </w:r>
            <w:r>
              <w:rPr>
                <w:rFonts w:ascii="Calibri" w:hAnsi="Calibri" w:cs="Calibri"/>
                <w:sz w:val="22"/>
                <w:szCs w:val="22"/>
              </w:rPr>
              <w:t>предназначен</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закрепления</w:t>
            </w:r>
            <w:r>
              <w:rPr>
                <w:rFonts w:ascii="Arial LatArm" w:hAnsi="Arial LatArm" w:cs="Calibri"/>
                <w:sz w:val="22"/>
                <w:szCs w:val="22"/>
              </w:rPr>
              <w:t xml:space="preserve"> </w:t>
            </w:r>
            <w:r>
              <w:rPr>
                <w:rFonts w:ascii="Calibri" w:hAnsi="Calibri" w:cs="Calibri"/>
                <w:sz w:val="22"/>
                <w:szCs w:val="22"/>
              </w:rPr>
              <w:t>нижней</w:t>
            </w:r>
            <w:r>
              <w:rPr>
                <w:rFonts w:ascii="Arial LatArm" w:hAnsi="Arial LatArm" w:cs="Calibri"/>
                <w:sz w:val="22"/>
                <w:szCs w:val="22"/>
              </w:rPr>
              <w:t xml:space="preserve"> </w:t>
            </w:r>
            <w:r>
              <w:rPr>
                <w:rFonts w:ascii="Calibri" w:hAnsi="Calibri" w:cs="Calibri"/>
                <w:sz w:val="22"/>
                <w:szCs w:val="22"/>
              </w:rPr>
              <w:t>части</w:t>
            </w:r>
            <w:r>
              <w:rPr>
                <w:rFonts w:ascii="Arial LatArm" w:hAnsi="Arial LatArm" w:cs="Calibri"/>
                <w:sz w:val="22"/>
                <w:szCs w:val="22"/>
              </w:rPr>
              <w:t xml:space="preserve"> </w:t>
            </w:r>
            <w:r>
              <w:rPr>
                <w:rFonts w:ascii="Calibri" w:hAnsi="Calibri" w:cs="Calibri"/>
                <w:sz w:val="22"/>
                <w:szCs w:val="22"/>
              </w:rPr>
              <w:t>опоры</w:t>
            </w:r>
            <w:r>
              <w:rPr>
                <w:rFonts w:ascii="Arial LatArm" w:hAnsi="Arial LatArm" w:cs="Calibri"/>
                <w:sz w:val="22"/>
                <w:szCs w:val="22"/>
              </w:rPr>
              <w:t xml:space="preserve">,  </w:t>
            </w:r>
            <w:r>
              <w:rPr>
                <w:rFonts w:ascii="Calibri" w:hAnsi="Calibri" w:cs="Calibri"/>
                <w:sz w:val="22"/>
                <w:szCs w:val="22"/>
              </w:rPr>
              <w:t>неиспользованный</w:t>
            </w:r>
            <w:r>
              <w:rPr>
                <w:rFonts w:ascii="Arial LatArm" w:hAnsi="Arial LatArm" w:cs="Calibri"/>
                <w:sz w:val="22"/>
                <w:szCs w:val="22"/>
              </w:rPr>
              <w:t xml:space="preserve">:              </w:t>
            </w:r>
          </w:p>
        </w:tc>
        <w:tc>
          <w:tcPr>
            <w:tcW w:w="1170" w:type="dxa"/>
            <w:vAlign w:val="center"/>
          </w:tcPr>
          <w:p w:rsidR="00D3537F" w:rsidRDefault="00D3537F" w:rsidP="00D3537F">
            <w:pPr>
              <w:jc w:val="center"/>
              <w:rPr>
                <w:rFonts w:ascii="Arial LatArm" w:hAnsi="Arial LatArm" w:cs="Calibri"/>
              </w:rPr>
            </w:pPr>
            <w:r>
              <w:rPr>
                <w:rFonts w:ascii="Calibri" w:hAnsi="Calibri" w:cs="Calibri"/>
              </w:rPr>
              <w:t>штука</w:t>
            </w:r>
          </w:p>
        </w:tc>
        <w:tc>
          <w:tcPr>
            <w:tcW w:w="1341" w:type="dxa"/>
            <w:vAlign w:val="center"/>
          </w:tcPr>
          <w:p w:rsidR="00D3537F" w:rsidRPr="00576215" w:rsidRDefault="00D3537F" w:rsidP="00D3537F">
            <w:pPr>
              <w:widowControl w:val="0"/>
              <w:spacing w:after="120"/>
              <w:jc w:val="center"/>
              <w:rPr>
                <w:rFonts w:ascii="GHEA Grapalat" w:hAnsi="GHEA Grapalat"/>
                <w:sz w:val="16"/>
                <w:szCs w:val="20"/>
              </w:rPr>
            </w:pPr>
          </w:p>
        </w:tc>
        <w:tc>
          <w:tcPr>
            <w:tcW w:w="1620" w:type="dxa"/>
            <w:vAlign w:val="center"/>
          </w:tcPr>
          <w:p w:rsidR="00D3537F" w:rsidRPr="002157FF" w:rsidRDefault="00D3537F" w:rsidP="00D3537F">
            <w:pPr>
              <w:widowControl w:val="0"/>
              <w:spacing w:after="120"/>
              <w:jc w:val="center"/>
              <w:rPr>
                <w:rFonts w:ascii="GHEA Grapalat" w:hAnsi="GHEA Grapalat"/>
                <w:sz w:val="16"/>
                <w:szCs w:val="20"/>
              </w:rPr>
            </w:pPr>
          </w:p>
        </w:tc>
        <w:tc>
          <w:tcPr>
            <w:tcW w:w="1314" w:type="dxa"/>
            <w:vAlign w:val="center"/>
          </w:tcPr>
          <w:p w:rsidR="00D3537F" w:rsidRDefault="00D3537F" w:rsidP="00D3537F">
            <w:pPr>
              <w:jc w:val="center"/>
              <w:rPr>
                <w:rFonts w:ascii="Arial LatArm" w:hAnsi="Arial LatArm" w:cs="Arial"/>
              </w:rPr>
            </w:pPr>
            <w:r>
              <w:rPr>
                <w:rFonts w:ascii="Arial LatArm" w:hAnsi="Arial LatArm" w:cs="Arial"/>
              </w:rPr>
              <w:t>50</w:t>
            </w:r>
          </w:p>
        </w:tc>
      </w:tr>
      <w:tr w:rsidR="00D3537F" w:rsidRPr="00576215" w:rsidTr="00D04A2A">
        <w:trPr>
          <w:trHeight w:val="406"/>
          <w:jc w:val="center"/>
        </w:trPr>
        <w:tc>
          <w:tcPr>
            <w:tcW w:w="1467" w:type="dxa"/>
            <w:vAlign w:val="center"/>
          </w:tcPr>
          <w:p w:rsidR="00D3537F" w:rsidRDefault="00D3537F" w:rsidP="00D3537F">
            <w:pPr>
              <w:jc w:val="center"/>
              <w:rPr>
                <w:rFonts w:ascii="Arial Unicode" w:hAnsi="Arial Unicode" w:cs="Calibri"/>
                <w:sz w:val="22"/>
                <w:szCs w:val="22"/>
              </w:rPr>
            </w:pPr>
            <w:r>
              <w:rPr>
                <w:rFonts w:ascii="Arial Unicode" w:hAnsi="Arial Unicode" w:cs="Calibri"/>
                <w:sz w:val="22"/>
                <w:szCs w:val="22"/>
              </w:rPr>
              <w:t>6</w:t>
            </w:r>
          </w:p>
        </w:tc>
        <w:tc>
          <w:tcPr>
            <w:tcW w:w="1593" w:type="dxa"/>
            <w:gridSpan w:val="2"/>
            <w:vAlign w:val="center"/>
          </w:tcPr>
          <w:p w:rsidR="00D3537F" w:rsidRPr="00D3537F" w:rsidRDefault="00D3537F" w:rsidP="00D3537F">
            <w:pPr>
              <w:jc w:val="center"/>
              <w:rPr>
                <w:rFonts w:ascii="Arial Unicode" w:hAnsi="Arial Unicode" w:cs="Arial"/>
                <w:sz w:val="22"/>
                <w:szCs w:val="22"/>
              </w:rPr>
            </w:pPr>
            <w:r w:rsidRPr="00D3537F">
              <w:rPr>
                <w:rFonts w:ascii="Arial Unicode" w:hAnsi="Arial Unicode" w:cs="Arial"/>
                <w:sz w:val="22"/>
                <w:szCs w:val="22"/>
              </w:rPr>
              <w:t>44191700</w:t>
            </w:r>
          </w:p>
        </w:tc>
        <w:tc>
          <w:tcPr>
            <w:tcW w:w="1704" w:type="dxa"/>
            <w:vAlign w:val="center"/>
          </w:tcPr>
          <w:p w:rsidR="00D3537F" w:rsidRPr="00D3537F" w:rsidRDefault="00D3537F" w:rsidP="00D3537F">
            <w:pPr>
              <w:jc w:val="center"/>
              <w:rPr>
                <w:rFonts w:ascii="Arial LatArm" w:hAnsi="Arial LatArm" w:cs="Calibri"/>
                <w:sz w:val="22"/>
              </w:rPr>
            </w:pPr>
            <w:r w:rsidRPr="00D3537F">
              <w:rPr>
                <w:rFonts w:ascii="Calibri" w:hAnsi="Calibri" w:cs="Calibri"/>
                <w:sz w:val="22"/>
              </w:rPr>
              <w:t>Валик</w:t>
            </w:r>
            <w:r w:rsidRPr="00D3537F">
              <w:rPr>
                <w:rFonts w:ascii="Arial LatArm" w:hAnsi="Arial LatArm" w:cs="Calibri"/>
                <w:sz w:val="22"/>
              </w:rPr>
              <w:t xml:space="preserve"> </w:t>
            </w:r>
            <w:r w:rsidRPr="00D3537F">
              <w:rPr>
                <w:rFonts w:ascii="Calibri" w:hAnsi="Calibri" w:cs="Calibri"/>
                <w:sz w:val="22"/>
              </w:rPr>
              <w:t>для</w:t>
            </w:r>
            <w:r w:rsidRPr="00D3537F">
              <w:rPr>
                <w:rFonts w:ascii="Arial LatArm" w:hAnsi="Arial LatArm" w:cs="Calibri"/>
                <w:sz w:val="22"/>
              </w:rPr>
              <w:t xml:space="preserve"> </w:t>
            </w:r>
            <w:r w:rsidRPr="00D3537F">
              <w:rPr>
                <w:rFonts w:ascii="Calibri" w:hAnsi="Calibri" w:cs="Calibri"/>
                <w:sz w:val="22"/>
              </w:rPr>
              <w:t>краски</w:t>
            </w:r>
            <w:r w:rsidRPr="00D3537F">
              <w:rPr>
                <w:rFonts w:ascii="Arial LatArm" w:hAnsi="Arial LatArm" w:cs="Calibri"/>
                <w:sz w:val="22"/>
              </w:rPr>
              <w:t xml:space="preserve"> 15 </w:t>
            </w:r>
            <w:r w:rsidRPr="00D3537F">
              <w:rPr>
                <w:rFonts w:ascii="Calibri" w:hAnsi="Calibri" w:cs="Calibri"/>
                <w:sz w:val="22"/>
              </w:rPr>
              <w:t>см</w:t>
            </w:r>
            <w:r w:rsidRPr="00D3537F">
              <w:rPr>
                <w:rFonts w:ascii="Arial LatArm" w:hAnsi="Arial LatArm" w:cs="Calibri"/>
                <w:sz w:val="22"/>
              </w:rPr>
              <w:t xml:space="preserve">, </w:t>
            </w:r>
            <w:r w:rsidRPr="00D3537F">
              <w:rPr>
                <w:rFonts w:ascii="Calibri" w:hAnsi="Calibri" w:cs="Calibri"/>
                <w:sz w:val="22"/>
              </w:rPr>
              <w:t>с</w:t>
            </w:r>
            <w:r w:rsidRPr="00D3537F">
              <w:rPr>
                <w:rFonts w:ascii="Arial LatArm" w:hAnsi="Arial LatArm" w:cs="Calibri"/>
                <w:sz w:val="22"/>
              </w:rPr>
              <w:t xml:space="preserve"> </w:t>
            </w:r>
            <w:r w:rsidRPr="00D3537F">
              <w:rPr>
                <w:rFonts w:ascii="Calibri" w:hAnsi="Calibri" w:cs="Calibri"/>
                <w:sz w:val="22"/>
              </w:rPr>
              <w:t>держателем</w:t>
            </w:r>
          </w:p>
        </w:tc>
        <w:tc>
          <w:tcPr>
            <w:tcW w:w="1350" w:type="dxa"/>
            <w:vAlign w:val="center"/>
          </w:tcPr>
          <w:p w:rsidR="00D3537F" w:rsidRPr="006965A1" w:rsidRDefault="00D3537F" w:rsidP="00D3537F">
            <w:pPr>
              <w:jc w:val="center"/>
              <w:rPr>
                <w:rFonts w:ascii="Arial LatArm" w:hAnsi="Arial LatArm" w:cs="Calibri"/>
                <w:sz w:val="22"/>
                <w:szCs w:val="22"/>
              </w:rPr>
            </w:pPr>
          </w:p>
        </w:tc>
        <w:tc>
          <w:tcPr>
            <w:tcW w:w="3870" w:type="dxa"/>
            <w:vAlign w:val="center"/>
          </w:tcPr>
          <w:p w:rsidR="00D3537F" w:rsidRDefault="00D3537F" w:rsidP="00D3537F">
            <w:pPr>
              <w:rPr>
                <w:rFonts w:ascii="Arial LatArm" w:hAnsi="Arial LatArm" w:cs="Calibri"/>
                <w:sz w:val="22"/>
                <w:szCs w:val="22"/>
              </w:rPr>
            </w:pPr>
            <w:r>
              <w:rPr>
                <w:rFonts w:ascii="Calibri" w:hAnsi="Calibri" w:cs="Calibri"/>
                <w:sz w:val="22"/>
                <w:szCs w:val="22"/>
              </w:rPr>
              <w:t>Предназначен</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ручной</w:t>
            </w:r>
            <w:r>
              <w:rPr>
                <w:rFonts w:ascii="Arial LatArm" w:hAnsi="Arial LatArm" w:cs="Calibri"/>
                <w:sz w:val="22"/>
                <w:szCs w:val="22"/>
              </w:rPr>
              <w:t xml:space="preserve"> </w:t>
            </w:r>
            <w:r>
              <w:rPr>
                <w:rFonts w:ascii="Calibri" w:hAnsi="Calibri" w:cs="Calibri"/>
                <w:sz w:val="22"/>
                <w:szCs w:val="22"/>
              </w:rPr>
              <w:t>покраски</w:t>
            </w:r>
            <w:r>
              <w:rPr>
                <w:rFonts w:ascii="Arial LatArm" w:hAnsi="Arial LatArm" w:cs="Calibri"/>
                <w:sz w:val="22"/>
                <w:szCs w:val="22"/>
              </w:rPr>
              <w:t xml:space="preserve">, </w:t>
            </w:r>
            <w:r>
              <w:rPr>
                <w:rFonts w:ascii="Calibri" w:hAnsi="Calibri" w:cs="Calibri"/>
                <w:sz w:val="22"/>
                <w:szCs w:val="22"/>
              </w:rPr>
              <w:t>с</w:t>
            </w:r>
            <w:r>
              <w:rPr>
                <w:rFonts w:ascii="Arial LatArm" w:hAnsi="Arial LatArm" w:cs="Calibri"/>
                <w:sz w:val="22"/>
                <w:szCs w:val="22"/>
              </w:rPr>
              <w:t xml:space="preserve"> </w:t>
            </w:r>
            <w:r>
              <w:rPr>
                <w:rFonts w:ascii="Calibri" w:hAnsi="Calibri" w:cs="Calibri"/>
                <w:sz w:val="22"/>
                <w:szCs w:val="22"/>
              </w:rPr>
              <w:t>держателем</w:t>
            </w:r>
            <w:r>
              <w:rPr>
                <w:rFonts w:ascii="Arial LatArm" w:hAnsi="Arial LatArm" w:cs="Calibri"/>
                <w:sz w:val="22"/>
                <w:szCs w:val="22"/>
              </w:rPr>
              <w:t xml:space="preserve">,  </w:t>
            </w:r>
            <w:r>
              <w:rPr>
                <w:rFonts w:ascii="Calibri" w:hAnsi="Calibri" w:cs="Calibri"/>
                <w:sz w:val="22"/>
                <w:szCs w:val="22"/>
              </w:rPr>
              <w:t>диаметр</w:t>
            </w:r>
            <w:r>
              <w:rPr>
                <w:rFonts w:ascii="Arial LatArm" w:hAnsi="Arial LatArm" w:cs="Calibri"/>
                <w:sz w:val="22"/>
                <w:szCs w:val="22"/>
              </w:rPr>
              <w:t xml:space="preserve"> </w:t>
            </w:r>
            <w:r>
              <w:rPr>
                <w:rFonts w:ascii="Calibri" w:hAnsi="Calibri" w:cs="Calibri"/>
                <w:sz w:val="22"/>
                <w:szCs w:val="22"/>
              </w:rPr>
              <w:t>валика</w:t>
            </w:r>
            <w:r>
              <w:rPr>
                <w:rFonts w:ascii="Arial LatArm" w:hAnsi="Arial LatArm" w:cs="Calibri"/>
                <w:sz w:val="22"/>
                <w:szCs w:val="22"/>
              </w:rPr>
              <w:t xml:space="preserve">  7,5</w:t>
            </w:r>
            <w:r>
              <w:rPr>
                <w:rFonts w:ascii="Calibri" w:hAnsi="Calibri" w:cs="Calibri"/>
                <w:sz w:val="22"/>
                <w:szCs w:val="22"/>
              </w:rPr>
              <w:t>см</w:t>
            </w:r>
            <w:r>
              <w:rPr>
                <w:rFonts w:ascii="Arial LatArm" w:hAnsi="Arial LatArm" w:cs="Calibri"/>
                <w:sz w:val="22"/>
                <w:szCs w:val="22"/>
              </w:rPr>
              <w:t xml:space="preserve">, </w:t>
            </w:r>
            <w:r>
              <w:rPr>
                <w:rFonts w:ascii="Calibri" w:hAnsi="Calibri" w:cs="Calibri"/>
                <w:sz w:val="22"/>
                <w:szCs w:val="22"/>
              </w:rPr>
              <w:t>длина</w:t>
            </w:r>
            <w:r>
              <w:rPr>
                <w:rFonts w:ascii="Arial LatArm" w:hAnsi="Arial LatArm" w:cs="Calibri"/>
                <w:sz w:val="22"/>
                <w:szCs w:val="22"/>
              </w:rPr>
              <w:t xml:space="preserve"> 15 </w:t>
            </w:r>
            <w:r>
              <w:rPr>
                <w:rFonts w:ascii="Calibri" w:hAnsi="Calibri" w:cs="Calibri"/>
                <w:sz w:val="22"/>
                <w:szCs w:val="22"/>
              </w:rPr>
              <w:t>см</w:t>
            </w:r>
            <w:r>
              <w:rPr>
                <w:rFonts w:ascii="Arial LatArm" w:hAnsi="Arial LatArm" w:cs="Calibri"/>
                <w:sz w:val="22"/>
                <w:szCs w:val="22"/>
              </w:rPr>
              <w:t xml:space="preserve">, </w:t>
            </w:r>
            <w:r>
              <w:rPr>
                <w:rFonts w:ascii="Calibri" w:hAnsi="Calibri" w:cs="Calibri"/>
                <w:sz w:val="22"/>
                <w:szCs w:val="22"/>
              </w:rPr>
              <w:t>согласно</w:t>
            </w:r>
            <w:r>
              <w:rPr>
                <w:rFonts w:ascii="Arial LatArm" w:hAnsi="Arial LatArm" w:cs="Calibri"/>
                <w:sz w:val="22"/>
                <w:szCs w:val="22"/>
              </w:rPr>
              <w:t xml:space="preserve"> </w:t>
            </w:r>
            <w:r>
              <w:rPr>
                <w:rFonts w:ascii="Calibri" w:hAnsi="Calibri" w:cs="Calibri"/>
                <w:sz w:val="22"/>
                <w:szCs w:val="22"/>
              </w:rPr>
              <w:t>техническому</w:t>
            </w:r>
            <w:r>
              <w:rPr>
                <w:rFonts w:ascii="Arial LatArm" w:hAnsi="Arial LatArm" w:cs="Calibri"/>
                <w:sz w:val="22"/>
                <w:szCs w:val="22"/>
              </w:rPr>
              <w:t xml:space="preserve"> </w:t>
            </w:r>
            <w:r>
              <w:rPr>
                <w:rFonts w:ascii="Calibri" w:hAnsi="Calibri" w:cs="Calibri"/>
                <w:sz w:val="22"/>
                <w:szCs w:val="22"/>
              </w:rPr>
              <w:t>регламенту</w:t>
            </w:r>
            <w:r>
              <w:rPr>
                <w:rFonts w:ascii="Arial LatArm" w:hAnsi="Arial LatArm" w:cs="Calibri"/>
                <w:sz w:val="22"/>
                <w:szCs w:val="22"/>
              </w:rPr>
              <w:t xml:space="preserve">, </w:t>
            </w:r>
            <w:r>
              <w:rPr>
                <w:rFonts w:ascii="Calibri" w:hAnsi="Calibri" w:cs="Calibri"/>
                <w:sz w:val="22"/>
                <w:szCs w:val="22"/>
              </w:rPr>
              <w:t>неиспользованная</w:t>
            </w:r>
            <w:r>
              <w:rPr>
                <w:rFonts w:ascii="Arial LatArm" w:hAnsi="Arial LatArm" w:cs="Calibri"/>
                <w:sz w:val="22"/>
                <w:szCs w:val="22"/>
              </w:rPr>
              <w:t xml:space="preserve">. </w:t>
            </w:r>
          </w:p>
        </w:tc>
        <w:tc>
          <w:tcPr>
            <w:tcW w:w="1170" w:type="dxa"/>
            <w:vAlign w:val="center"/>
          </w:tcPr>
          <w:p w:rsidR="00D3537F" w:rsidRDefault="00D3537F" w:rsidP="00D3537F">
            <w:pPr>
              <w:jc w:val="center"/>
              <w:rPr>
                <w:rFonts w:ascii="Arial LatArm" w:hAnsi="Arial LatArm" w:cs="Calibri"/>
              </w:rPr>
            </w:pPr>
            <w:r>
              <w:rPr>
                <w:rFonts w:ascii="Calibri" w:hAnsi="Calibri" w:cs="Calibri"/>
              </w:rPr>
              <w:t>штука</w:t>
            </w:r>
          </w:p>
        </w:tc>
        <w:tc>
          <w:tcPr>
            <w:tcW w:w="1341" w:type="dxa"/>
            <w:vAlign w:val="center"/>
          </w:tcPr>
          <w:p w:rsidR="00D3537F" w:rsidRPr="00576215" w:rsidRDefault="00D3537F" w:rsidP="00D3537F">
            <w:pPr>
              <w:widowControl w:val="0"/>
              <w:spacing w:after="120"/>
              <w:jc w:val="center"/>
              <w:rPr>
                <w:rFonts w:ascii="GHEA Grapalat" w:hAnsi="GHEA Grapalat"/>
                <w:sz w:val="16"/>
                <w:szCs w:val="20"/>
              </w:rPr>
            </w:pPr>
          </w:p>
        </w:tc>
        <w:tc>
          <w:tcPr>
            <w:tcW w:w="1620" w:type="dxa"/>
            <w:vAlign w:val="center"/>
          </w:tcPr>
          <w:p w:rsidR="00D3537F" w:rsidRPr="002157FF" w:rsidRDefault="00D3537F" w:rsidP="00D3537F">
            <w:pPr>
              <w:widowControl w:val="0"/>
              <w:spacing w:after="120"/>
              <w:jc w:val="center"/>
              <w:rPr>
                <w:rFonts w:ascii="GHEA Grapalat" w:hAnsi="GHEA Grapalat"/>
                <w:sz w:val="16"/>
                <w:szCs w:val="20"/>
              </w:rPr>
            </w:pPr>
          </w:p>
        </w:tc>
        <w:tc>
          <w:tcPr>
            <w:tcW w:w="1314" w:type="dxa"/>
            <w:vAlign w:val="center"/>
          </w:tcPr>
          <w:p w:rsidR="00D3537F" w:rsidRDefault="00D3537F" w:rsidP="00D3537F">
            <w:pPr>
              <w:jc w:val="center"/>
              <w:rPr>
                <w:rFonts w:ascii="Arial LatArm" w:hAnsi="Arial LatArm" w:cs="Arial"/>
              </w:rPr>
            </w:pPr>
            <w:r>
              <w:rPr>
                <w:rFonts w:ascii="Arial LatArm" w:hAnsi="Arial LatArm" w:cs="Arial"/>
              </w:rPr>
              <w:t>30</w:t>
            </w:r>
          </w:p>
        </w:tc>
      </w:tr>
      <w:tr w:rsidR="00D3537F" w:rsidRPr="00576215" w:rsidTr="00D04A2A">
        <w:trPr>
          <w:trHeight w:val="406"/>
          <w:jc w:val="center"/>
        </w:trPr>
        <w:tc>
          <w:tcPr>
            <w:tcW w:w="1467" w:type="dxa"/>
            <w:vAlign w:val="center"/>
          </w:tcPr>
          <w:p w:rsidR="00D3537F" w:rsidRDefault="00D3537F" w:rsidP="00D3537F">
            <w:pPr>
              <w:jc w:val="center"/>
              <w:rPr>
                <w:rFonts w:ascii="Arial Unicode" w:hAnsi="Arial Unicode" w:cs="Calibri"/>
                <w:sz w:val="22"/>
                <w:szCs w:val="22"/>
              </w:rPr>
            </w:pPr>
            <w:r>
              <w:rPr>
                <w:rFonts w:ascii="Arial Unicode" w:hAnsi="Arial Unicode" w:cs="Calibri"/>
                <w:sz w:val="22"/>
                <w:szCs w:val="22"/>
              </w:rPr>
              <w:t>7</w:t>
            </w:r>
          </w:p>
        </w:tc>
        <w:tc>
          <w:tcPr>
            <w:tcW w:w="1593" w:type="dxa"/>
            <w:gridSpan w:val="2"/>
            <w:vAlign w:val="center"/>
          </w:tcPr>
          <w:p w:rsidR="00D3537F" w:rsidRPr="00D3537F" w:rsidRDefault="00D3537F" w:rsidP="00D3537F">
            <w:pPr>
              <w:jc w:val="center"/>
              <w:rPr>
                <w:rFonts w:ascii="Arial Unicode" w:hAnsi="Arial Unicode" w:cs="Arial"/>
                <w:sz w:val="22"/>
                <w:szCs w:val="22"/>
              </w:rPr>
            </w:pPr>
            <w:r w:rsidRPr="00D3537F">
              <w:rPr>
                <w:rFonts w:ascii="Arial Unicode" w:hAnsi="Arial Unicode" w:cs="Arial"/>
                <w:sz w:val="22"/>
                <w:szCs w:val="22"/>
              </w:rPr>
              <w:t>44163111/4</w:t>
            </w:r>
          </w:p>
        </w:tc>
        <w:tc>
          <w:tcPr>
            <w:tcW w:w="1704" w:type="dxa"/>
            <w:vAlign w:val="center"/>
          </w:tcPr>
          <w:p w:rsidR="00D3537F" w:rsidRPr="00D3537F" w:rsidRDefault="00D3537F" w:rsidP="00D3537F">
            <w:pPr>
              <w:jc w:val="center"/>
              <w:rPr>
                <w:rFonts w:ascii="Arial LatArm" w:hAnsi="Arial LatArm" w:cs="Calibri"/>
                <w:sz w:val="22"/>
              </w:rPr>
            </w:pPr>
            <w:r w:rsidRPr="00D3537F">
              <w:rPr>
                <w:rFonts w:ascii="Arial LatArm" w:hAnsi="Arial LatArm" w:cs="Calibri"/>
                <w:sz w:val="22"/>
              </w:rPr>
              <w:t>T</w:t>
            </w:r>
            <w:r w:rsidRPr="00D3537F">
              <w:rPr>
                <w:rFonts w:ascii="Calibri" w:hAnsi="Calibri" w:cs="Calibri"/>
                <w:sz w:val="22"/>
              </w:rPr>
              <w:t>руба</w:t>
            </w:r>
            <w:r w:rsidRPr="00D3537F">
              <w:rPr>
                <w:rFonts w:ascii="Arial LatArm" w:hAnsi="Arial LatArm" w:cs="Calibri"/>
                <w:sz w:val="22"/>
              </w:rPr>
              <w:t xml:space="preserve"> </w:t>
            </w:r>
            <w:r w:rsidRPr="00D3537F">
              <w:rPr>
                <w:rFonts w:ascii="Calibri" w:hAnsi="Calibri" w:cs="Calibri"/>
                <w:sz w:val="22"/>
              </w:rPr>
              <w:t>капроновая</w:t>
            </w:r>
            <w:r w:rsidRPr="00D3537F">
              <w:rPr>
                <w:rFonts w:ascii="Arial LatArm" w:hAnsi="Arial LatArm" w:cs="Calibri"/>
                <w:sz w:val="22"/>
              </w:rPr>
              <w:t xml:space="preserve"> </w:t>
            </w:r>
            <w:r w:rsidRPr="00D3537F">
              <w:rPr>
                <w:rFonts w:ascii="Arial LatArm" w:hAnsi="Arial LatArm" w:cs="Arial LatArm"/>
                <w:sz w:val="22"/>
              </w:rPr>
              <w:t>ö</w:t>
            </w:r>
            <w:r w:rsidRPr="00D3537F">
              <w:rPr>
                <w:rFonts w:ascii="Arial LatArm" w:hAnsi="Arial LatArm" w:cs="Calibri"/>
                <w:sz w:val="22"/>
              </w:rPr>
              <w:t xml:space="preserve"> 32</w:t>
            </w:r>
          </w:p>
        </w:tc>
        <w:tc>
          <w:tcPr>
            <w:tcW w:w="1350" w:type="dxa"/>
            <w:vAlign w:val="center"/>
          </w:tcPr>
          <w:p w:rsidR="00D3537F" w:rsidRPr="006965A1" w:rsidRDefault="00D3537F" w:rsidP="00D3537F">
            <w:pPr>
              <w:jc w:val="center"/>
              <w:rPr>
                <w:rFonts w:ascii="Arial LatArm" w:hAnsi="Arial LatArm" w:cs="Calibri"/>
                <w:sz w:val="22"/>
                <w:szCs w:val="22"/>
              </w:rPr>
            </w:pPr>
          </w:p>
        </w:tc>
        <w:tc>
          <w:tcPr>
            <w:tcW w:w="3870" w:type="dxa"/>
            <w:vAlign w:val="center"/>
          </w:tcPr>
          <w:p w:rsidR="00D3537F" w:rsidRDefault="00D3537F" w:rsidP="00D3537F">
            <w:pPr>
              <w:rPr>
                <w:rFonts w:ascii="Arial LatArm" w:hAnsi="Arial LatArm" w:cs="Calibri"/>
                <w:sz w:val="22"/>
                <w:szCs w:val="22"/>
              </w:rPr>
            </w:pPr>
            <w:r>
              <w:rPr>
                <w:rFonts w:ascii="Arial LatArm" w:hAnsi="Arial LatArm" w:cs="Calibri"/>
                <w:sz w:val="22"/>
                <w:szCs w:val="22"/>
              </w:rPr>
              <w:t xml:space="preserve"> </w:t>
            </w:r>
            <w:r>
              <w:rPr>
                <w:rFonts w:ascii="Calibri" w:hAnsi="Calibri" w:cs="Calibri"/>
                <w:sz w:val="22"/>
                <w:szCs w:val="22"/>
              </w:rPr>
              <w:t>Капроновая</w:t>
            </w:r>
            <w:r>
              <w:rPr>
                <w:rFonts w:ascii="Arial LatRus" w:hAnsi="Arial LatRus" w:cs="Calibri"/>
                <w:sz w:val="22"/>
                <w:szCs w:val="22"/>
              </w:rPr>
              <w:t>,</w:t>
            </w:r>
            <w:r>
              <w:rPr>
                <w:rFonts w:ascii="Arial LatArm" w:hAnsi="Arial LatArm" w:cs="Calibri"/>
                <w:sz w:val="22"/>
                <w:szCs w:val="22"/>
              </w:rPr>
              <w:t xml:space="preserve"> </w:t>
            </w:r>
            <w:r>
              <w:rPr>
                <w:rFonts w:ascii="Calibri" w:hAnsi="Calibri" w:cs="Calibri"/>
                <w:sz w:val="22"/>
                <w:szCs w:val="22"/>
              </w:rPr>
              <w:t>предназначена</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проведения</w:t>
            </w:r>
            <w:r>
              <w:rPr>
                <w:rFonts w:ascii="Arial LatArm" w:hAnsi="Arial LatArm" w:cs="Calibri"/>
                <w:sz w:val="22"/>
                <w:szCs w:val="22"/>
              </w:rPr>
              <w:t xml:space="preserve"> </w:t>
            </w:r>
            <w:r>
              <w:rPr>
                <w:rFonts w:ascii="Calibri" w:hAnsi="Calibri" w:cs="Calibri"/>
                <w:sz w:val="22"/>
                <w:szCs w:val="22"/>
              </w:rPr>
              <w:t>подземных</w:t>
            </w:r>
            <w:r>
              <w:rPr>
                <w:rFonts w:ascii="Arial LatArm" w:hAnsi="Arial LatArm" w:cs="Calibri"/>
                <w:sz w:val="22"/>
                <w:szCs w:val="22"/>
              </w:rPr>
              <w:t xml:space="preserve"> </w:t>
            </w:r>
            <w:r>
              <w:rPr>
                <w:rFonts w:ascii="Calibri" w:hAnsi="Calibri" w:cs="Calibri"/>
                <w:sz w:val="22"/>
                <w:szCs w:val="22"/>
              </w:rPr>
              <w:t>кабелей</w:t>
            </w:r>
            <w:r>
              <w:rPr>
                <w:rFonts w:ascii="Arial LatArm" w:hAnsi="Arial LatArm" w:cs="Calibri"/>
                <w:sz w:val="22"/>
                <w:szCs w:val="22"/>
              </w:rPr>
              <w:t xml:space="preserve">, </w:t>
            </w:r>
            <w:r>
              <w:rPr>
                <w:rFonts w:ascii="Calibri" w:hAnsi="Calibri" w:cs="Calibri"/>
                <w:sz w:val="22"/>
                <w:szCs w:val="22"/>
              </w:rPr>
              <w:t>Ф</w:t>
            </w:r>
            <w:r>
              <w:rPr>
                <w:rFonts w:ascii="Arial LatArm" w:hAnsi="Arial LatArm" w:cs="Calibri"/>
                <w:sz w:val="22"/>
                <w:szCs w:val="22"/>
              </w:rPr>
              <w:t xml:space="preserve"> 32 </w:t>
            </w:r>
            <w:r>
              <w:rPr>
                <w:rFonts w:ascii="Calibri" w:hAnsi="Calibri" w:cs="Calibri"/>
                <w:sz w:val="22"/>
                <w:szCs w:val="22"/>
              </w:rPr>
              <w:t>мм</w:t>
            </w:r>
            <w:r>
              <w:rPr>
                <w:rFonts w:ascii="Arial LatArm" w:hAnsi="Arial LatArm" w:cs="Calibri"/>
                <w:sz w:val="22"/>
                <w:szCs w:val="22"/>
              </w:rPr>
              <w:t xml:space="preserve">, </w:t>
            </w:r>
            <w:r>
              <w:rPr>
                <w:rFonts w:ascii="Calibri" w:hAnsi="Calibri" w:cs="Calibri"/>
                <w:sz w:val="22"/>
                <w:szCs w:val="22"/>
              </w:rPr>
              <w:t>толщина</w:t>
            </w:r>
            <w:r>
              <w:rPr>
                <w:rFonts w:ascii="Arial LatArm" w:hAnsi="Arial LatArm" w:cs="Calibri"/>
                <w:sz w:val="22"/>
                <w:szCs w:val="22"/>
              </w:rPr>
              <w:t xml:space="preserve"> </w:t>
            </w:r>
            <w:r>
              <w:rPr>
                <w:rFonts w:ascii="Calibri" w:hAnsi="Calibri" w:cs="Calibri"/>
                <w:sz w:val="22"/>
                <w:szCs w:val="22"/>
              </w:rPr>
              <w:t>стенки</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менее</w:t>
            </w:r>
            <w:r>
              <w:rPr>
                <w:rFonts w:ascii="Arial LatArm" w:hAnsi="Arial LatArm" w:cs="Calibri"/>
                <w:sz w:val="22"/>
                <w:szCs w:val="22"/>
              </w:rPr>
              <w:t xml:space="preserve"> 2 </w:t>
            </w:r>
            <w:r>
              <w:rPr>
                <w:rFonts w:ascii="Calibri" w:hAnsi="Calibri" w:cs="Calibri"/>
                <w:sz w:val="22"/>
                <w:szCs w:val="22"/>
              </w:rPr>
              <w:t>миллиметра</w:t>
            </w:r>
            <w:r>
              <w:rPr>
                <w:rFonts w:ascii="Arial LatArm" w:hAnsi="Arial LatArm" w:cs="Calibri"/>
                <w:sz w:val="22"/>
                <w:szCs w:val="22"/>
              </w:rPr>
              <w:t>,  &lt;</w:t>
            </w:r>
            <w:r>
              <w:rPr>
                <w:rFonts w:ascii="Calibri" w:hAnsi="Calibri" w:cs="Calibri"/>
                <w:sz w:val="22"/>
                <w:szCs w:val="22"/>
              </w:rPr>
              <w:t>согласно</w:t>
            </w:r>
            <w:r>
              <w:rPr>
                <w:rFonts w:ascii="Arial LatArm" w:hAnsi="Arial LatArm" w:cs="Calibri"/>
                <w:sz w:val="22"/>
                <w:szCs w:val="22"/>
              </w:rPr>
              <w:t xml:space="preserve"> </w:t>
            </w:r>
            <w:r>
              <w:rPr>
                <w:rFonts w:ascii="Calibri" w:hAnsi="Calibri" w:cs="Calibri"/>
                <w:sz w:val="22"/>
                <w:szCs w:val="22"/>
              </w:rPr>
              <w:t>техническому</w:t>
            </w:r>
            <w:r>
              <w:rPr>
                <w:rFonts w:ascii="Arial LatArm" w:hAnsi="Arial LatArm" w:cs="Calibri"/>
                <w:sz w:val="22"/>
                <w:szCs w:val="22"/>
              </w:rPr>
              <w:t xml:space="preserve"> </w:t>
            </w:r>
            <w:r>
              <w:rPr>
                <w:rFonts w:ascii="Calibri" w:hAnsi="Calibri" w:cs="Calibri"/>
                <w:sz w:val="22"/>
                <w:szCs w:val="22"/>
              </w:rPr>
              <w:t>регламенту</w:t>
            </w:r>
            <w:r>
              <w:rPr>
                <w:rFonts w:ascii="Arial LatArm" w:hAnsi="Arial LatArm" w:cs="Calibri"/>
                <w:sz w:val="22"/>
                <w:szCs w:val="22"/>
              </w:rPr>
              <w:t xml:space="preserve">&gt;, </w:t>
            </w:r>
            <w:r>
              <w:rPr>
                <w:rFonts w:ascii="Calibri" w:hAnsi="Calibri" w:cs="Calibri"/>
                <w:sz w:val="22"/>
                <w:szCs w:val="22"/>
              </w:rPr>
              <w:t>неиспользованная</w:t>
            </w:r>
            <w:r>
              <w:rPr>
                <w:rFonts w:ascii="Arial LatArm" w:hAnsi="Arial LatArm" w:cs="Calibri"/>
                <w:sz w:val="22"/>
                <w:szCs w:val="22"/>
              </w:rPr>
              <w:t xml:space="preserve">. </w:t>
            </w:r>
          </w:p>
        </w:tc>
        <w:tc>
          <w:tcPr>
            <w:tcW w:w="1170" w:type="dxa"/>
            <w:vAlign w:val="center"/>
          </w:tcPr>
          <w:p w:rsidR="00D3537F" w:rsidRDefault="00D3537F" w:rsidP="00D3537F">
            <w:pPr>
              <w:jc w:val="center"/>
              <w:rPr>
                <w:rFonts w:ascii="Arial LatArm" w:hAnsi="Arial LatArm" w:cs="Calibri"/>
              </w:rPr>
            </w:pPr>
            <w:r>
              <w:rPr>
                <w:rFonts w:ascii="Calibri" w:hAnsi="Calibri" w:cs="Calibri"/>
              </w:rPr>
              <w:t>метр</w:t>
            </w:r>
          </w:p>
        </w:tc>
        <w:tc>
          <w:tcPr>
            <w:tcW w:w="1341" w:type="dxa"/>
            <w:vAlign w:val="center"/>
          </w:tcPr>
          <w:p w:rsidR="00D3537F" w:rsidRPr="00576215" w:rsidRDefault="00D3537F" w:rsidP="00D3537F">
            <w:pPr>
              <w:widowControl w:val="0"/>
              <w:spacing w:after="120"/>
              <w:jc w:val="center"/>
              <w:rPr>
                <w:rFonts w:ascii="GHEA Grapalat" w:hAnsi="GHEA Grapalat"/>
                <w:sz w:val="16"/>
                <w:szCs w:val="20"/>
              </w:rPr>
            </w:pPr>
          </w:p>
        </w:tc>
        <w:tc>
          <w:tcPr>
            <w:tcW w:w="1620" w:type="dxa"/>
            <w:vAlign w:val="center"/>
          </w:tcPr>
          <w:p w:rsidR="00D3537F" w:rsidRPr="002157FF" w:rsidRDefault="00D3537F" w:rsidP="00D3537F">
            <w:pPr>
              <w:widowControl w:val="0"/>
              <w:spacing w:after="120"/>
              <w:jc w:val="center"/>
              <w:rPr>
                <w:rFonts w:ascii="GHEA Grapalat" w:hAnsi="GHEA Grapalat"/>
                <w:sz w:val="16"/>
                <w:szCs w:val="20"/>
              </w:rPr>
            </w:pPr>
          </w:p>
        </w:tc>
        <w:tc>
          <w:tcPr>
            <w:tcW w:w="1314" w:type="dxa"/>
            <w:vAlign w:val="center"/>
          </w:tcPr>
          <w:p w:rsidR="00D3537F" w:rsidRDefault="00D3537F" w:rsidP="00D3537F">
            <w:pPr>
              <w:jc w:val="center"/>
              <w:rPr>
                <w:rFonts w:ascii="Arial LatArm" w:hAnsi="Arial LatArm" w:cs="Arial"/>
              </w:rPr>
            </w:pPr>
            <w:r>
              <w:rPr>
                <w:rFonts w:ascii="Arial LatArm" w:hAnsi="Arial LatArm" w:cs="Arial"/>
              </w:rPr>
              <w:t>1500</w:t>
            </w:r>
          </w:p>
        </w:tc>
      </w:tr>
      <w:tr w:rsidR="00D3537F" w:rsidRPr="00576215" w:rsidTr="00D04A2A">
        <w:trPr>
          <w:trHeight w:val="406"/>
          <w:jc w:val="center"/>
        </w:trPr>
        <w:tc>
          <w:tcPr>
            <w:tcW w:w="1467" w:type="dxa"/>
            <w:vAlign w:val="center"/>
          </w:tcPr>
          <w:p w:rsidR="00D3537F" w:rsidRDefault="00D3537F" w:rsidP="00D3537F">
            <w:pPr>
              <w:jc w:val="center"/>
              <w:rPr>
                <w:rFonts w:ascii="Arial Unicode" w:hAnsi="Arial Unicode" w:cs="Calibri"/>
                <w:sz w:val="22"/>
                <w:szCs w:val="22"/>
              </w:rPr>
            </w:pPr>
            <w:r>
              <w:rPr>
                <w:rFonts w:ascii="Arial Unicode" w:hAnsi="Arial Unicode" w:cs="Calibri"/>
                <w:sz w:val="22"/>
                <w:szCs w:val="22"/>
              </w:rPr>
              <w:lastRenderedPageBreak/>
              <w:t>8</w:t>
            </w:r>
          </w:p>
        </w:tc>
        <w:tc>
          <w:tcPr>
            <w:tcW w:w="1593" w:type="dxa"/>
            <w:gridSpan w:val="2"/>
            <w:vAlign w:val="center"/>
          </w:tcPr>
          <w:p w:rsidR="00D3537F" w:rsidRPr="00D3537F" w:rsidRDefault="00D3537F" w:rsidP="00D3537F">
            <w:pPr>
              <w:jc w:val="center"/>
              <w:rPr>
                <w:rFonts w:ascii="Arial Unicode" w:hAnsi="Arial Unicode" w:cs="Arial"/>
                <w:sz w:val="22"/>
                <w:szCs w:val="22"/>
              </w:rPr>
            </w:pPr>
            <w:r w:rsidRPr="00D3537F">
              <w:rPr>
                <w:rFonts w:ascii="Arial Unicode" w:hAnsi="Arial Unicode" w:cs="Arial"/>
                <w:sz w:val="22"/>
                <w:szCs w:val="22"/>
              </w:rPr>
              <w:t>44163111/5</w:t>
            </w:r>
          </w:p>
        </w:tc>
        <w:tc>
          <w:tcPr>
            <w:tcW w:w="1704" w:type="dxa"/>
            <w:vAlign w:val="center"/>
          </w:tcPr>
          <w:p w:rsidR="00D3537F" w:rsidRPr="00D3537F" w:rsidRDefault="00D3537F" w:rsidP="00D3537F">
            <w:pPr>
              <w:jc w:val="center"/>
              <w:rPr>
                <w:rFonts w:ascii="Arial LatArm" w:hAnsi="Arial LatArm" w:cs="Calibri"/>
                <w:sz w:val="22"/>
              </w:rPr>
            </w:pPr>
            <w:r w:rsidRPr="00D3537F">
              <w:rPr>
                <w:rFonts w:ascii="Arial LatArm" w:hAnsi="Arial LatArm" w:cs="Calibri"/>
                <w:sz w:val="22"/>
              </w:rPr>
              <w:t>T</w:t>
            </w:r>
            <w:r w:rsidRPr="00D3537F">
              <w:rPr>
                <w:rFonts w:ascii="Calibri" w:hAnsi="Calibri" w:cs="Calibri"/>
                <w:sz w:val="22"/>
              </w:rPr>
              <w:t>руба</w:t>
            </w:r>
            <w:r w:rsidRPr="00D3537F">
              <w:rPr>
                <w:rFonts w:ascii="Arial LatArm" w:hAnsi="Arial LatArm" w:cs="Calibri"/>
                <w:sz w:val="22"/>
              </w:rPr>
              <w:t xml:space="preserve"> </w:t>
            </w:r>
            <w:r w:rsidRPr="00D3537F">
              <w:rPr>
                <w:rFonts w:ascii="Arial LatRus" w:hAnsi="Arial LatRus" w:cs="Calibri"/>
                <w:sz w:val="22"/>
              </w:rPr>
              <w:t xml:space="preserve"> </w:t>
            </w:r>
            <w:r w:rsidRPr="00D3537F">
              <w:rPr>
                <w:rFonts w:ascii="Calibri" w:hAnsi="Calibri" w:cs="Calibri"/>
                <w:sz w:val="22"/>
              </w:rPr>
              <w:t>капроновая</w:t>
            </w:r>
            <w:r w:rsidRPr="00D3537F">
              <w:rPr>
                <w:rFonts w:ascii="Arial LatArm" w:hAnsi="Arial LatArm" w:cs="Calibri"/>
                <w:sz w:val="22"/>
              </w:rPr>
              <w:t xml:space="preserve"> ö 32 </w:t>
            </w:r>
            <w:r w:rsidRPr="00D3537F">
              <w:rPr>
                <w:rFonts w:ascii="Calibri" w:hAnsi="Calibri" w:cs="Calibri"/>
                <w:sz w:val="22"/>
              </w:rPr>
              <w:t>гофрированная</w:t>
            </w:r>
          </w:p>
        </w:tc>
        <w:tc>
          <w:tcPr>
            <w:tcW w:w="1350" w:type="dxa"/>
            <w:vAlign w:val="center"/>
          </w:tcPr>
          <w:p w:rsidR="00D3537F" w:rsidRPr="006965A1" w:rsidRDefault="00D3537F" w:rsidP="00D3537F">
            <w:pPr>
              <w:jc w:val="center"/>
              <w:rPr>
                <w:rFonts w:ascii="Arial LatArm" w:hAnsi="Arial LatArm" w:cs="Calibri"/>
                <w:sz w:val="22"/>
                <w:szCs w:val="22"/>
              </w:rPr>
            </w:pPr>
          </w:p>
        </w:tc>
        <w:tc>
          <w:tcPr>
            <w:tcW w:w="3870" w:type="dxa"/>
            <w:vAlign w:val="center"/>
          </w:tcPr>
          <w:p w:rsidR="00D3537F" w:rsidRDefault="00D3537F" w:rsidP="00D3537F">
            <w:pPr>
              <w:rPr>
                <w:rFonts w:ascii="Arial LatArm" w:hAnsi="Arial LatArm" w:cs="Calibri"/>
                <w:sz w:val="22"/>
                <w:szCs w:val="22"/>
              </w:rPr>
            </w:pPr>
            <w:r>
              <w:rPr>
                <w:rFonts w:ascii="Arial LatArm" w:hAnsi="Arial LatArm" w:cs="Calibri"/>
                <w:sz w:val="22"/>
                <w:szCs w:val="22"/>
              </w:rPr>
              <w:t xml:space="preserve"> </w:t>
            </w:r>
            <w:r>
              <w:rPr>
                <w:rFonts w:ascii="Calibri" w:hAnsi="Calibri" w:cs="Calibri"/>
                <w:sz w:val="22"/>
                <w:szCs w:val="22"/>
              </w:rPr>
              <w:t>Капроновая</w:t>
            </w:r>
            <w:r>
              <w:rPr>
                <w:rFonts w:ascii="Arial LatRus" w:hAnsi="Arial LatRus" w:cs="Calibri"/>
                <w:sz w:val="22"/>
                <w:szCs w:val="22"/>
              </w:rPr>
              <w:t xml:space="preserve"> ,  </w:t>
            </w:r>
            <w:r>
              <w:rPr>
                <w:rFonts w:ascii="Calibri" w:hAnsi="Calibri" w:cs="Calibri"/>
                <w:sz w:val="22"/>
                <w:szCs w:val="22"/>
              </w:rPr>
              <w:t>гибкая</w:t>
            </w:r>
            <w:r>
              <w:rPr>
                <w:rFonts w:ascii="Arial LatArm" w:hAnsi="Arial LatArm" w:cs="Calibri"/>
                <w:sz w:val="22"/>
                <w:szCs w:val="22"/>
              </w:rPr>
              <w:t xml:space="preserve">, </w:t>
            </w:r>
            <w:r>
              <w:rPr>
                <w:rFonts w:ascii="Calibri" w:hAnsi="Calibri" w:cs="Calibri"/>
                <w:sz w:val="22"/>
                <w:szCs w:val="22"/>
              </w:rPr>
              <w:t>предназначена</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проведения</w:t>
            </w:r>
            <w:r>
              <w:rPr>
                <w:rFonts w:ascii="Arial LatArm" w:hAnsi="Arial LatArm" w:cs="Calibri"/>
                <w:sz w:val="22"/>
                <w:szCs w:val="22"/>
              </w:rPr>
              <w:t xml:space="preserve"> </w:t>
            </w:r>
            <w:r>
              <w:rPr>
                <w:rFonts w:ascii="Calibri" w:hAnsi="Calibri" w:cs="Calibri"/>
                <w:sz w:val="22"/>
                <w:szCs w:val="22"/>
              </w:rPr>
              <w:t>подземных</w:t>
            </w:r>
            <w:r>
              <w:rPr>
                <w:rFonts w:ascii="Arial LatArm" w:hAnsi="Arial LatArm" w:cs="Calibri"/>
                <w:sz w:val="22"/>
                <w:szCs w:val="22"/>
              </w:rPr>
              <w:t xml:space="preserve"> </w:t>
            </w:r>
            <w:r>
              <w:rPr>
                <w:rFonts w:ascii="Calibri" w:hAnsi="Calibri" w:cs="Calibri"/>
                <w:sz w:val="22"/>
                <w:szCs w:val="22"/>
              </w:rPr>
              <w:t>кабелей</w:t>
            </w:r>
            <w:r>
              <w:rPr>
                <w:rFonts w:ascii="Arial LatArm" w:hAnsi="Arial LatArm" w:cs="Calibri"/>
                <w:sz w:val="22"/>
                <w:szCs w:val="22"/>
              </w:rPr>
              <w:t xml:space="preserve">, </w:t>
            </w:r>
            <w:r>
              <w:rPr>
                <w:rFonts w:ascii="Calibri" w:hAnsi="Calibri" w:cs="Calibri"/>
                <w:sz w:val="22"/>
                <w:szCs w:val="22"/>
              </w:rPr>
              <w:t>Ф</w:t>
            </w:r>
            <w:r>
              <w:rPr>
                <w:rFonts w:ascii="Arial LatArm" w:hAnsi="Arial LatArm" w:cs="Calibri"/>
                <w:sz w:val="22"/>
                <w:szCs w:val="22"/>
              </w:rPr>
              <w:t xml:space="preserve"> 32 </w:t>
            </w:r>
            <w:r>
              <w:rPr>
                <w:rFonts w:ascii="Calibri" w:hAnsi="Calibri" w:cs="Calibri"/>
                <w:sz w:val="22"/>
                <w:szCs w:val="22"/>
              </w:rPr>
              <w:t>мм</w:t>
            </w:r>
            <w:r>
              <w:rPr>
                <w:rFonts w:ascii="Arial LatArm" w:hAnsi="Arial LatArm" w:cs="Calibri"/>
                <w:sz w:val="22"/>
                <w:szCs w:val="22"/>
              </w:rPr>
              <w:t>, &lt;</w:t>
            </w:r>
            <w:r>
              <w:rPr>
                <w:rFonts w:ascii="Calibri" w:hAnsi="Calibri" w:cs="Calibri"/>
                <w:sz w:val="22"/>
                <w:szCs w:val="22"/>
              </w:rPr>
              <w:t>согласно</w:t>
            </w:r>
            <w:r>
              <w:rPr>
                <w:rFonts w:ascii="Arial LatArm" w:hAnsi="Arial LatArm" w:cs="Calibri"/>
                <w:sz w:val="22"/>
                <w:szCs w:val="22"/>
              </w:rPr>
              <w:t xml:space="preserve"> </w:t>
            </w:r>
            <w:r>
              <w:rPr>
                <w:rFonts w:ascii="Calibri" w:hAnsi="Calibri" w:cs="Calibri"/>
                <w:sz w:val="22"/>
                <w:szCs w:val="22"/>
              </w:rPr>
              <w:t>техническому</w:t>
            </w:r>
            <w:r>
              <w:rPr>
                <w:rFonts w:ascii="Arial LatArm" w:hAnsi="Arial LatArm" w:cs="Calibri"/>
                <w:sz w:val="22"/>
                <w:szCs w:val="22"/>
              </w:rPr>
              <w:t xml:space="preserve"> </w:t>
            </w:r>
            <w:r>
              <w:rPr>
                <w:rFonts w:ascii="Calibri" w:hAnsi="Calibri" w:cs="Calibri"/>
                <w:sz w:val="22"/>
                <w:szCs w:val="22"/>
              </w:rPr>
              <w:t>регламенту</w:t>
            </w:r>
            <w:r>
              <w:rPr>
                <w:rFonts w:ascii="Arial LatArm" w:hAnsi="Arial LatArm" w:cs="Calibri"/>
                <w:sz w:val="22"/>
                <w:szCs w:val="22"/>
              </w:rPr>
              <w:t xml:space="preserve">&gt;, </w:t>
            </w:r>
            <w:r>
              <w:rPr>
                <w:rFonts w:ascii="Calibri" w:hAnsi="Calibri" w:cs="Calibri"/>
                <w:sz w:val="22"/>
                <w:szCs w:val="22"/>
              </w:rPr>
              <w:t>неиспользованная</w:t>
            </w:r>
            <w:r>
              <w:rPr>
                <w:rFonts w:ascii="Arial LatArm" w:hAnsi="Arial LatArm" w:cs="Calibri"/>
                <w:sz w:val="22"/>
                <w:szCs w:val="22"/>
              </w:rPr>
              <w:t xml:space="preserve">. </w:t>
            </w:r>
          </w:p>
        </w:tc>
        <w:tc>
          <w:tcPr>
            <w:tcW w:w="1170" w:type="dxa"/>
            <w:vAlign w:val="center"/>
          </w:tcPr>
          <w:p w:rsidR="00D3537F" w:rsidRDefault="00D3537F" w:rsidP="00D3537F">
            <w:pPr>
              <w:jc w:val="center"/>
              <w:rPr>
                <w:rFonts w:ascii="Arial LatArm" w:hAnsi="Arial LatArm" w:cs="Calibri"/>
              </w:rPr>
            </w:pPr>
            <w:r>
              <w:rPr>
                <w:rFonts w:ascii="Calibri" w:hAnsi="Calibri" w:cs="Calibri"/>
              </w:rPr>
              <w:t>метр</w:t>
            </w:r>
          </w:p>
        </w:tc>
        <w:tc>
          <w:tcPr>
            <w:tcW w:w="1341" w:type="dxa"/>
            <w:vAlign w:val="center"/>
          </w:tcPr>
          <w:p w:rsidR="00D3537F" w:rsidRPr="00576215" w:rsidRDefault="00D3537F" w:rsidP="00D3537F">
            <w:pPr>
              <w:widowControl w:val="0"/>
              <w:spacing w:after="120"/>
              <w:jc w:val="center"/>
              <w:rPr>
                <w:rFonts w:ascii="GHEA Grapalat" w:hAnsi="GHEA Grapalat"/>
                <w:sz w:val="16"/>
                <w:szCs w:val="20"/>
              </w:rPr>
            </w:pPr>
          </w:p>
        </w:tc>
        <w:tc>
          <w:tcPr>
            <w:tcW w:w="1620" w:type="dxa"/>
            <w:vAlign w:val="center"/>
          </w:tcPr>
          <w:p w:rsidR="00D3537F" w:rsidRPr="002157FF" w:rsidRDefault="00D3537F" w:rsidP="00D3537F">
            <w:pPr>
              <w:widowControl w:val="0"/>
              <w:spacing w:after="120"/>
              <w:jc w:val="center"/>
              <w:rPr>
                <w:rFonts w:ascii="GHEA Grapalat" w:hAnsi="GHEA Grapalat"/>
                <w:sz w:val="16"/>
                <w:szCs w:val="20"/>
              </w:rPr>
            </w:pPr>
          </w:p>
        </w:tc>
        <w:tc>
          <w:tcPr>
            <w:tcW w:w="1314" w:type="dxa"/>
            <w:vAlign w:val="center"/>
          </w:tcPr>
          <w:p w:rsidR="00D3537F" w:rsidRDefault="00D3537F" w:rsidP="00D3537F">
            <w:pPr>
              <w:jc w:val="center"/>
              <w:rPr>
                <w:rFonts w:ascii="Arial LatArm" w:hAnsi="Arial LatArm" w:cs="Arial"/>
              </w:rPr>
            </w:pPr>
            <w:r>
              <w:rPr>
                <w:rFonts w:ascii="Arial LatArm" w:hAnsi="Arial LatArm" w:cs="Arial"/>
              </w:rPr>
              <w:t>500</w:t>
            </w:r>
          </w:p>
        </w:tc>
      </w:tr>
      <w:tr w:rsidR="00D3537F" w:rsidRPr="00576215" w:rsidTr="00D04A2A">
        <w:trPr>
          <w:trHeight w:val="406"/>
          <w:jc w:val="center"/>
        </w:trPr>
        <w:tc>
          <w:tcPr>
            <w:tcW w:w="1467" w:type="dxa"/>
            <w:vAlign w:val="center"/>
          </w:tcPr>
          <w:p w:rsidR="00D3537F" w:rsidRDefault="00D3537F" w:rsidP="00D3537F">
            <w:pPr>
              <w:jc w:val="center"/>
              <w:rPr>
                <w:rFonts w:ascii="Arial Unicode" w:hAnsi="Arial Unicode" w:cs="Calibri"/>
                <w:sz w:val="22"/>
                <w:szCs w:val="22"/>
              </w:rPr>
            </w:pPr>
            <w:r>
              <w:rPr>
                <w:rFonts w:ascii="Arial Unicode" w:hAnsi="Arial Unicode" w:cs="Calibri"/>
                <w:sz w:val="22"/>
                <w:szCs w:val="22"/>
              </w:rPr>
              <w:t>9</w:t>
            </w:r>
          </w:p>
        </w:tc>
        <w:tc>
          <w:tcPr>
            <w:tcW w:w="1593" w:type="dxa"/>
            <w:gridSpan w:val="2"/>
            <w:vAlign w:val="center"/>
          </w:tcPr>
          <w:p w:rsidR="00D3537F" w:rsidRPr="00D3537F" w:rsidRDefault="00D3537F" w:rsidP="00D3537F">
            <w:pPr>
              <w:jc w:val="center"/>
              <w:rPr>
                <w:rFonts w:ascii="Arial Unicode" w:hAnsi="Arial Unicode" w:cs="Arial"/>
                <w:sz w:val="22"/>
                <w:szCs w:val="22"/>
              </w:rPr>
            </w:pPr>
            <w:r w:rsidRPr="00D3537F">
              <w:rPr>
                <w:rFonts w:ascii="Arial Unicode" w:hAnsi="Arial Unicode" w:cs="Arial"/>
                <w:sz w:val="22"/>
                <w:szCs w:val="22"/>
              </w:rPr>
              <w:t>44111447</w:t>
            </w:r>
          </w:p>
        </w:tc>
        <w:tc>
          <w:tcPr>
            <w:tcW w:w="1704" w:type="dxa"/>
            <w:vAlign w:val="center"/>
          </w:tcPr>
          <w:p w:rsidR="00D3537F" w:rsidRPr="00D3537F" w:rsidRDefault="00D3537F" w:rsidP="00D3537F">
            <w:pPr>
              <w:jc w:val="center"/>
              <w:rPr>
                <w:rFonts w:ascii="Arial LatArm" w:hAnsi="Arial LatArm" w:cs="Calibri"/>
                <w:sz w:val="22"/>
              </w:rPr>
            </w:pPr>
            <w:r w:rsidRPr="00D3537F">
              <w:rPr>
                <w:rFonts w:ascii="Calibri" w:hAnsi="Calibri" w:cs="Calibri"/>
                <w:sz w:val="22"/>
              </w:rPr>
              <w:t>Изолятор</w:t>
            </w:r>
            <w:r w:rsidRPr="00D3537F">
              <w:rPr>
                <w:rFonts w:ascii="Arial LatArm" w:hAnsi="Arial LatArm" w:cs="Calibri"/>
                <w:sz w:val="22"/>
              </w:rPr>
              <w:t xml:space="preserve"> </w:t>
            </w:r>
            <w:r w:rsidRPr="00D3537F">
              <w:rPr>
                <w:rFonts w:ascii="Calibri" w:hAnsi="Calibri" w:cs="Calibri"/>
                <w:sz w:val="22"/>
              </w:rPr>
              <w:t>ТФ</w:t>
            </w:r>
            <w:r w:rsidRPr="00D3537F">
              <w:rPr>
                <w:rFonts w:ascii="Arial LatArm" w:hAnsi="Arial LatArm" w:cs="Calibri"/>
                <w:sz w:val="22"/>
              </w:rPr>
              <w:t>-20</w:t>
            </w:r>
          </w:p>
        </w:tc>
        <w:tc>
          <w:tcPr>
            <w:tcW w:w="1350" w:type="dxa"/>
            <w:vAlign w:val="center"/>
          </w:tcPr>
          <w:p w:rsidR="00D3537F" w:rsidRPr="006965A1" w:rsidRDefault="00D3537F" w:rsidP="00D3537F">
            <w:pPr>
              <w:jc w:val="center"/>
              <w:rPr>
                <w:rFonts w:ascii="Arial LatArm" w:hAnsi="Arial LatArm" w:cs="Calibri"/>
                <w:sz w:val="22"/>
                <w:szCs w:val="22"/>
              </w:rPr>
            </w:pPr>
          </w:p>
        </w:tc>
        <w:tc>
          <w:tcPr>
            <w:tcW w:w="3870" w:type="dxa"/>
            <w:vAlign w:val="center"/>
          </w:tcPr>
          <w:p w:rsidR="00D3537F" w:rsidRDefault="00D3537F" w:rsidP="00D3537F">
            <w:pPr>
              <w:rPr>
                <w:rFonts w:ascii="Arial LatArm" w:hAnsi="Arial LatArm" w:cs="Calibri"/>
                <w:sz w:val="22"/>
                <w:szCs w:val="22"/>
              </w:rPr>
            </w:pPr>
            <w:r>
              <w:rPr>
                <w:rFonts w:ascii="Calibri" w:hAnsi="Calibri" w:cs="Calibri"/>
                <w:sz w:val="22"/>
                <w:szCs w:val="22"/>
              </w:rPr>
              <w:t>Фарфоровый</w:t>
            </w:r>
            <w:r>
              <w:rPr>
                <w:rFonts w:ascii="Arial LatArm" w:hAnsi="Arial LatArm" w:cs="Calibri"/>
                <w:sz w:val="22"/>
                <w:szCs w:val="22"/>
              </w:rPr>
              <w:t xml:space="preserve">, </w:t>
            </w:r>
            <w:r>
              <w:rPr>
                <w:rFonts w:ascii="Calibri" w:hAnsi="Calibri" w:cs="Calibri"/>
                <w:sz w:val="22"/>
                <w:szCs w:val="22"/>
              </w:rPr>
              <w:t>высокая</w:t>
            </w:r>
            <w:r>
              <w:rPr>
                <w:rFonts w:ascii="Arial LatArm" w:hAnsi="Arial LatArm" w:cs="Calibri"/>
                <w:sz w:val="22"/>
                <w:szCs w:val="22"/>
              </w:rPr>
              <w:t xml:space="preserve"> </w:t>
            </w:r>
            <w:r>
              <w:rPr>
                <w:rFonts w:ascii="Calibri" w:hAnsi="Calibri" w:cs="Calibri"/>
                <w:sz w:val="22"/>
                <w:szCs w:val="22"/>
              </w:rPr>
              <w:t>механическая</w:t>
            </w:r>
            <w:r>
              <w:rPr>
                <w:rFonts w:ascii="Arial LatArm" w:hAnsi="Arial LatArm" w:cs="Calibri"/>
                <w:sz w:val="22"/>
                <w:szCs w:val="22"/>
              </w:rPr>
              <w:t xml:space="preserve"> </w:t>
            </w:r>
            <w:r>
              <w:rPr>
                <w:rFonts w:ascii="Calibri" w:hAnsi="Calibri" w:cs="Calibri"/>
                <w:sz w:val="22"/>
                <w:szCs w:val="22"/>
              </w:rPr>
              <w:t>прочность</w:t>
            </w:r>
            <w:r>
              <w:rPr>
                <w:rFonts w:ascii="Arial LatArm" w:hAnsi="Arial LatArm" w:cs="Calibri"/>
                <w:sz w:val="22"/>
                <w:szCs w:val="22"/>
              </w:rPr>
              <w:t xml:space="preserve">, </w:t>
            </w:r>
            <w:r>
              <w:rPr>
                <w:rFonts w:ascii="Calibri" w:hAnsi="Calibri" w:cs="Calibri"/>
                <w:sz w:val="22"/>
                <w:szCs w:val="22"/>
              </w:rPr>
              <w:t>минимальная</w:t>
            </w:r>
            <w:r>
              <w:rPr>
                <w:rFonts w:ascii="Arial LatArm" w:hAnsi="Arial LatArm" w:cs="Calibri"/>
                <w:sz w:val="22"/>
                <w:szCs w:val="22"/>
              </w:rPr>
              <w:t xml:space="preserve"> </w:t>
            </w:r>
            <w:r>
              <w:rPr>
                <w:rFonts w:ascii="Calibri" w:hAnsi="Calibri" w:cs="Calibri"/>
                <w:sz w:val="22"/>
                <w:szCs w:val="22"/>
              </w:rPr>
              <w:t>разрушающая</w:t>
            </w:r>
            <w:r>
              <w:rPr>
                <w:rFonts w:ascii="Arial LatArm" w:hAnsi="Arial LatArm" w:cs="Calibri"/>
                <w:sz w:val="22"/>
                <w:szCs w:val="22"/>
              </w:rPr>
              <w:t xml:space="preserve"> </w:t>
            </w:r>
            <w:r>
              <w:rPr>
                <w:rFonts w:ascii="Calibri" w:hAnsi="Calibri" w:cs="Calibri"/>
                <w:sz w:val="22"/>
                <w:szCs w:val="22"/>
              </w:rPr>
              <w:t>сила</w:t>
            </w:r>
            <w:r>
              <w:rPr>
                <w:rFonts w:ascii="Arial LatArm" w:hAnsi="Arial LatArm" w:cs="Calibri"/>
                <w:sz w:val="22"/>
                <w:szCs w:val="22"/>
              </w:rPr>
              <w:t xml:space="preserve"> 8</w:t>
            </w:r>
            <w:r>
              <w:rPr>
                <w:rFonts w:ascii="Calibri" w:hAnsi="Calibri" w:cs="Calibri"/>
                <w:sz w:val="22"/>
                <w:szCs w:val="22"/>
              </w:rPr>
              <w:t>кН</w:t>
            </w:r>
            <w:r>
              <w:rPr>
                <w:rFonts w:ascii="Arial LatArm" w:hAnsi="Arial LatArm" w:cs="Calibri"/>
                <w:sz w:val="22"/>
                <w:szCs w:val="22"/>
              </w:rPr>
              <w:t xml:space="preserve">, </w:t>
            </w:r>
            <w:r>
              <w:rPr>
                <w:rFonts w:ascii="Calibri" w:hAnsi="Calibri" w:cs="Calibri"/>
                <w:sz w:val="22"/>
                <w:szCs w:val="22"/>
              </w:rPr>
              <w:t>термостойкий</w:t>
            </w:r>
            <w:r>
              <w:rPr>
                <w:rFonts w:ascii="Arial LatArm" w:hAnsi="Arial LatArm" w:cs="Calibri"/>
                <w:sz w:val="22"/>
                <w:szCs w:val="22"/>
              </w:rPr>
              <w:t>,  &lt;</w:t>
            </w:r>
            <w:r>
              <w:rPr>
                <w:rFonts w:ascii="Calibri" w:hAnsi="Calibri" w:cs="Calibri"/>
                <w:sz w:val="22"/>
                <w:szCs w:val="22"/>
              </w:rPr>
              <w:t>согласно</w:t>
            </w:r>
            <w:r>
              <w:rPr>
                <w:rFonts w:ascii="Arial LatArm" w:hAnsi="Arial LatArm" w:cs="Calibri"/>
                <w:sz w:val="22"/>
                <w:szCs w:val="22"/>
              </w:rPr>
              <w:t xml:space="preserve"> </w:t>
            </w:r>
            <w:r>
              <w:rPr>
                <w:rFonts w:ascii="Calibri" w:hAnsi="Calibri" w:cs="Calibri"/>
                <w:sz w:val="22"/>
                <w:szCs w:val="22"/>
              </w:rPr>
              <w:t>техническому</w:t>
            </w:r>
            <w:r>
              <w:rPr>
                <w:rFonts w:ascii="Arial LatArm" w:hAnsi="Arial LatArm" w:cs="Calibri"/>
                <w:sz w:val="22"/>
                <w:szCs w:val="22"/>
              </w:rPr>
              <w:t xml:space="preserve"> </w:t>
            </w:r>
            <w:r>
              <w:rPr>
                <w:rFonts w:ascii="Calibri" w:hAnsi="Calibri" w:cs="Calibri"/>
                <w:sz w:val="22"/>
                <w:szCs w:val="22"/>
              </w:rPr>
              <w:t>регламенту</w:t>
            </w:r>
            <w:r>
              <w:rPr>
                <w:rFonts w:ascii="Arial LatArm" w:hAnsi="Arial LatArm" w:cs="Calibri"/>
                <w:sz w:val="22"/>
                <w:szCs w:val="22"/>
              </w:rPr>
              <w:t xml:space="preserve">&gt;, </w:t>
            </w:r>
            <w:r>
              <w:rPr>
                <w:rFonts w:ascii="Calibri" w:hAnsi="Calibri" w:cs="Calibri"/>
                <w:sz w:val="22"/>
                <w:szCs w:val="22"/>
              </w:rPr>
              <w:t>неиспользованный</w:t>
            </w:r>
            <w:r>
              <w:rPr>
                <w:rFonts w:ascii="Arial LatArm" w:hAnsi="Arial LatArm" w:cs="Calibri"/>
                <w:sz w:val="22"/>
                <w:szCs w:val="22"/>
              </w:rPr>
              <w:t xml:space="preserve">. </w:t>
            </w:r>
          </w:p>
        </w:tc>
        <w:tc>
          <w:tcPr>
            <w:tcW w:w="1170" w:type="dxa"/>
            <w:vAlign w:val="center"/>
          </w:tcPr>
          <w:p w:rsidR="00D3537F" w:rsidRDefault="00D3537F" w:rsidP="00D3537F">
            <w:pPr>
              <w:jc w:val="center"/>
              <w:rPr>
                <w:rFonts w:ascii="Arial LatArm" w:hAnsi="Arial LatArm" w:cs="Calibri"/>
              </w:rPr>
            </w:pPr>
            <w:r>
              <w:rPr>
                <w:rFonts w:ascii="Calibri" w:hAnsi="Calibri" w:cs="Calibri"/>
              </w:rPr>
              <w:t>штука</w:t>
            </w:r>
          </w:p>
        </w:tc>
        <w:tc>
          <w:tcPr>
            <w:tcW w:w="1341" w:type="dxa"/>
            <w:vAlign w:val="center"/>
          </w:tcPr>
          <w:p w:rsidR="00D3537F" w:rsidRPr="00576215" w:rsidRDefault="00D3537F" w:rsidP="00D3537F">
            <w:pPr>
              <w:widowControl w:val="0"/>
              <w:spacing w:after="120"/>
              <w:jc w:val="center"/>
              <w:rPr>
                <w:rFonts w:ascii="GHEA Grapalat" w:hAnsi="GHEA Grapalat"/>
                <w:sz w:val="16"/>
                <w:szCs w:val="20"/>
              </w:rPr>
            </w:pPr>
          </w:p>
        </w:tc>
        <w:tc>
          <w:tcPr>
            <w:tcW w:w="1620" w:type="dxa"/>
            <w:vAlign w:val="center"/>
          </w:tcPr>
          <w:p w:rsidR="00D3537F" w:rsidRPr="002157FF" w:rsidRDefault="00D3537F" w:rsidP="00D3537F">
            <w:pPr>
              <w:widowControl w:val="0"/>
              <w:spacing w:after="120"/>
              <w:jc w:val="center"/>
              <w:rPr>
                <w:rFonts w:ascii="GHEA Grapalat" w:hAnsi="GHEA Grapalat"/>
                <w:sz w:val="16"/>
                <w:szCs w:val="20"/>
              </w:rPr>
            </w:pPr>
          </w:p>
        </w:tc>
        <w:tc>
          <w:tcPr>
            <w:tcW w:w="1314" w:type="dxa"/>
            <w:vAlign w:val="center"/>
          </w:tcPr>
          <w:p w:rsidR="00D3537F" w:rsidRDefault="00D3537F" w:rsidP="00D3537F">
            <w:pPr>
              <w:jc w:val="center"/>
              <w:rPr>
                <w:rFonts w:ascii="Arial LatArm" w:hAnsi="Arial LatArm" w:cs="Arial"/>
              </w:rPr>
            </w:pPr>
            <w:r>
              <w:rPr>
                <w:rFonts w:ascii="Arial LatArm" w:hAnsi="Arial LatArm" w:cs="Arial"/>
              </w:rPr>
              <w:t>300</w:t>
            </w:r>
          </w:p>
        </w:tc>
      </w:tr>
      <w:tr w:rsidR="00D3537F" w:rsidRPr="00576215" w:rsidTr="00D04A2A">
        <w:trPr>
          <w:trHeight w:val="406"/>
          <w:jc w:val="center"/>
        </w:trPr>
        <w:tc>
          <w:tcPr>
            <w:tcW w:w="1467" w:type="dxa"/>
            <w:vAlign w:val="center"/>
          </w:tcPr>
          <w:p w:rsidR="00D3537F" w:rsidRDefault="00D3537F" w:rsidP="00D3537F">
            <w:pPr>
              <w:jc w:val="center"/>
              <w:rPr>
                <w:rFonts w:ascii="Arial Unicode" w:hAnsi="Arial Unicode" w:cs="Calibri"/>
                <w:sz w:val="22"/>
                <w:szCs w:val="22"/>
              </w:rPr>
            </w:pPr>
            <w:r>
              <w:rPr>
                <w:rFonts w:ascii="Arial Unicode" w:hAnsi="Arial Unicode" w:cs="Calibri"/>
                <w:sz w:val="22"/>
                <w:szCs w:val="22"/>
              </w:rPr>
              <w:t>10</w:t>
            </w:r>
          </w:p>
        </w:tc>
        <w:tc>
          <w:tcPr>
            <w:tcW w:w="1593" w:type="dxa"/>
            <w:gridSpan w:val="2"/>
            <w:vAlign w:val="center"/>
          </w:tcPr>
          <w:p w:rsidR="00D3537F" w:rsidRPr="00D3537F" w:rsidRDefault="00D3537F" w:rsidP="00D3537F">
            <w:pPr>
              <w:jc w:val="center"/>
              <w:rPr>
                <w:rFonts w:ascii="Arial Unicode" w:hAnsi="Arial Unicode" w:cs="Arial"/>
                <w:sz w:val="22"/>
                <w:szCs w:val="22"/>
              </w:rPr>
            </w:pPr>
            <w:r w:rsidRPr="00D3537F">
              <w:rPr>
                <w:rFonts w:ascii="Arial Unicode" w:hAnsi="Arial Unicode" w:cs="Arial"/>
                <w:sz w:val="22"/>
                <w:szCs w:val="22"/>
              </w:rPr>
              <w:t>44311170/1</w:t>
            </w:r>
          </w:p>
        </w:tc>
        <w:tc>
          <w:tcPr>
            <w:tcW w:w="1704" w:type="dxa"/>
            <w:vAlign w:val="center"/>
          </w:tcPr>
          <w:p w:rsidR="00D3537F" w:rsidRPr="00D3537F" w:rsidRDefault="00D3537F" w:rsidP="00D3537F">
            <w:pPr>
              <w:jc w:val="center"/>
              <w:rPr>
                <w:rFonts w:ascii="Arial LatArm" w:hAnsi="Arial LatArm" w:cs="Calibri"/>
                <w:sz w:val="22"/>
              </w:rPr>
            </w:pPr>
            <w:r w:rsidRPr="00D3537F">
              <w:rPr>
                <w:rFonts w:ascii="Calibri" w:hAnsi="Calibri" w:cs="Calibri"/>
                <w:sz w:val="22"/>
              </w:rPr>
              <w:t>Сварочный</w:t>
            </w:r>
            <w:r w:rsidRPr="00D3537F">
              <w:rPr>
                <w:rFonts w:ascii="Arial LatArm" w:hAnsi="Arial LatArm" w:cs="Calibri"/>
                <w:sz w:val="22"/>
              </w:rPr>
              <w:t xml:space="preserve"> </w:t>
            </w:r>
            <w:r w:rsidRPr="00D3537F">
              <w:rPr>
                <w:rFonts w:ascii="Calibri" w:hAnsi="Calibri" w:cs="Calibri"/>
                <w:sz w:val="22"/>
              </w:rPr>
              <w:t>электрод</w:t>
            </w:r>
            <w:r w:rsidRPr="00D3537F">
              <w:rPr>
                <w:rFonts w:ascii="Arial LatArm" w:hAnsi="Arial LatArm" w:cs="Calibri"/>
                <w:sz w:val="22"/>
              </w:rPr>
              <w:t xml:space="preserve"> 4 </w:t>
            </w:r>
            <w:r w:rsidRPr="00D3537F">
              <w:rPr>
                <w:rFonts w:ascii="Calibri" w:hAnsi="Calibri" w:cs="Calibri"/>
                <w:sz w:val="22"/>
              </w:rPr>
              <w:t>мм</w:t>
            </w:r>
          </w:p>
        </w:tc>
        <w:tc>
          <w:tcPr>
            <w:tcW w:w="1350" w:type="dxa"/>
            <w:vAlign w:val="center"/>
          </w:tcPr>
          <w:p w:rsidR="00D3537F" w:rsidRPr="006965A1" w:rsidRDefault="00D3537F" w:rsidP="00D3537F">
            <w:pPr>
              <w:jc w:val="center"/>
              <w:rPr>
                <w:rFonts w:ascii="Arial LatArm" w:hAnsi="Arial LatArm" w:cs="Calibri"/>
                <w:sz w:val="22"/>
                <w:szCs w:val="22"/>
              </w:rPr>
            </w:pPr>
          </w:p>
        </w:tc>
        <w:tc>
          <w:tcPr>
            <w:tcW w:w="3870" w:type="dxa"/>
            <w:vAlign w:val="center"/>
          </w:tcPr>
          <w:p w:rsidR="00D3537F" w:rsidRDefault="00D3537F" w:rsidP="00D3537F">
            <w:pPr>
              <w:rPr>
                <w:rFonts w:ascii="Arial LatArm" w:hAnsi="Arial LatArm" w:cs="Calibri"/>
                <w:sz w:val="22"/>
                <w:szCs w:val="22"/>
              </w:rPr>
            </w:pP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сварки</w:t>
            </w:r>
            <w:r>
              <w:rPr>
                <w:rFonts w:ascii="Arial LatArm" w:hAnsi="Arial LatArm" w:cs="Calibri"/>
                <w:sz w:val="22"/>
                <w:szCs w:val="22"/>
              </w:rPr>
              <w:t xml:space="preserve">  </w:t>
            </w:r>
            <w:r>
              <w:rPr>
                <w:rFonts w:ascii="Calibri" w:hAnsi="Calibri" w:cs="Calibri"/>
                <w:sz w:val="22"/>
                <w:szCs w:val="22"/>
              </w:rPr>
              <w:t>конструкционных</w:t>
            </w:r>
            <w:r>
              <w:rPr>
                <w:rFonts w:ascii="Arial LatArm" w:hAnsi="Arial LatArm" w:cs="Calibri"/>
                <w:sz w:val="22"/>
                <w:szCs w:val="22"/>
              </w:rPr>
              <w:t xml:space="preserve"> </w:t>
            </w:r>
            <w:r>
              <w:rPr>
                <w:rFonts w:ascii="Calibri" w:hAnsi="Calibri" w:cs="Calibri"/>
                <w:sz w:val="22"/>
                <w:szCs w:val="22"/>
              </w:rPr>
              <w:t>сталей</w:t>
            </w:r>
            <w:r>
              <w:rPr>
                <w:rFonts w:ascii="Arial LatArm" w:hAnsi="Arial LatArm" w:cs="Calibri"/>
                <w:sz w:val="22"/>
                <w:szCs w:val="22"/>
              </w:rPr>
              <w:t xml:space="preserve">, </w:t>
            </w:r>
            <w:r>
              <w:rPr>
                <w:rFonts w:ascii="Calibri" w:hAnsi="Calibri" w:cs="Calibri"/>
                <w:sz w:val="22"/>
                <w:szCs w:val="22"/>
              </w:rPr>
              <w:t>диаметр</w:t>
            </w:r>
            <w:r>
              <w:rPr>
                <w:rFonts w:ascii="Arial LatArm" w:hAnsi="Arial LatArm" w:cs="Calibri"/>
                <w:sz w:val="22"/>
                <w:szCs w:val="22"/>
              </w:rPr>
              <w:t xml:space="preserve">  </w:t>
            </w:r>
            <w:r>
              <w:rPr>
                <w:rFonts w:ascii="Calibri" w:hAnsi="Calibri" w:cs="Calibri"/>
                <w:sz w:val="22"/>
                <w:szCs w:val="22"/>
              </w:rPr>
              <w:t>электрода</w:t>
            </w:r>
            <w:r>
              <w:rPr>
                <w:rFonts w:ascii="Arial LatArm" w:hAnsi="Arial LatArm" w:cs="Calibri"/>
                <w:sz w:val="22"/>
                <w:szCs w:val="22"/>
              </w:rPr>
              <w:t xml:space="preserve">  4 </w:t>
            </w:r>
            <w:r>
              <w:rPr>
                <w:rFonts w:ascii="Calibri" w:hAnsi="Calibri" w:cs="Calibri"/>
                <w:sz w:val="22"/>
                <w:szCs w:val="22"/>
              </w:rPr>
              <w:t>миллиметра</w:t>
            </w:r>
            <w:r>
              <w:rPr>
                <w:rFonts w:ascii="Arial LatArm" w:hAnsi="Arial LatArm" w:cs="Calibri"/>
                <w:sz w:val="22"/>
                <w:szCs w:val="22"/>
              </w:rPr>
              <w:t xml:space="preserve">, </w:t>
            </w:r>
            <w:r>
              <w:rPr>
                <w:rFonts w:ascii="Calibri" w:hAnsi="Calibri" w:cs="Calibri"/>
                <w:sz w:val="22"/>
                <w:szCs w:val="22"/>
              </w:rPr>
              <w:t>длина</w:t>
            </w:r>
            <w:r>
              <w:rPr>
                <w:rFonts w:ascii="Arial LatArm" w:hAnsi="Arial LatArm" w:cs="Calibri"/>
                <w:sz w:val="22"/>
                <w:szCs w:val="22"/>
              </w:rPr>
              <w:t xml:space="preserve"> </w:t>
            </w:r>
            <w:r>
              <w:rPr>
                <w:rFonts w:ascii="Calibri" w:hAnsi="Calibri" w:cs="Calibri"/>
                <w:sz w:val="22"/>
                <w:szCs w:val="22"/>
              </w:rPr>
              <w:t>электрода</w:t>
            </w:r>
            <w:r>
              <w:rPr>
                <w:rFonts w:ascii="Arial LatArm" w:hAnsi="Arial LatArm" w:cs="Calibri"/>
                <w:sz w:val="22"/>
                <w:szCs w:val="22"/>
              </w:rPr>
              <w:t xml:space="preserve"> 350 </w:t>
            </w:r>
            <w:r>
              <w:rPr>
                <w:rFonts w:ascii="Calibri" w:hAnsi="Calibri" w:cs="Calibri"/>
                <w:sz w:val="22"/>
                <w:szCs w:val="22"/>
              </w:rPr>
              <w:t>милиметров</w:t>
            </w:r>
            <w:r>
              <w:rPr>
                <w:rFonts w:ascii="Arial LatArm" w:hAnsi="Arial LatArm" w:cs="Calibri"/>
                <w:sz w:val="22"/>
                <w:szCs w:val="22"/>
              </w:rPr>
              <w:t xml:space="preserve">,  </w:t>
            </w:r>
            <w:r>
              <w:rPr>
                <w:rFonts w:ascii="Calibri" w:hAnsi="Calibri" w:cs="Calibri"/>
                <w:sz w:val="22"/>
                <w:szCs w:val="22"/>
              </w:rPr>
              <w:t>в</w:t>
            </w:r>
            <w:r>
              <w:rPr>
                <w:rFonts w:ascii="Arial LatArm" w:hAnsi="Arial LatArm" w:cs="Calibri"/>
                <w:sz w:val="22"/>
                <w:szCs w:val="22"/>
              </w:rPr>
              <w:t xml:space="preserve"> </w:t>
            </w:r>
            <w:r>
              <w:rPr>
                <w:rFonts w:ascii="Calibri" w:hAnsi="Calibri" w:cs="Calibri"/>
                <w:sz w:val="22"/>
                <w:szCs w:val="22"/>
              </w:rPr>
              <w:t>пачке</w:t>
            </w:r>
            <w:r>
              <w:rPr>
                <w:rFonts w:ascii="Arial LatArm" w:hAnsi="Arial LatArm" w:cs="Calibri"/>
                <w:sz w:val="22"/>
                <w:szCs w:val="22"/>
              </w:rPr>
              <w:t xml:space="preserve"> 100 </w:t>
            </w:r>
            <w:r>
              <w:rPr>
                <w:rFonts w:ascii="Calibri" w:hAnsi="Calibri" w:cs="Calibri"/>
                <w:sz w:val="22"/>
                <w:szCs w:val="22"/>
              </w:rPr>
              <w:t>электродов</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переменного</w:t>
            </w:r>
            <w:r>
              <w:rPr>
                <w:rFonts w:ascii="Arial LatArm" w:hAnsi="Arial LatArm" w:cs="Calibri"/>
                <w:sz w:val="22"/>
                <w:szCs w:val="22"/>
              </w:rPr>
              <w:t xml:space="preserve"> </w:t>
            </w:r>
            <w:r>
              <w:rPr>
                <w:rFonts w:ascii="Calibri" w:hAnsi="Calibri" w:cs="Calibri"/>
                <w:sz w:val="22"/>
                <w:szCs w:val="22"/>
              </w:rPr>
              <w:t>тока</w:t>
            </w:r>
            <w:r>
              <w:rPr>
                <w:rFonts w:ascii="Arial LatArm" w:hAnsi="Arial LatArm" w:cs="Calibri"/>
                <w:sz w:val="22"/>
                <w:szCs w:val="22"/>
              </w:rPr>
              <w:t xml:space="preserve">, </w:t>
            </w:r>
            <w:r>
              <w:rPr>
                <w:rFonts w:ascii="Calibri" w:hAnsi="Calibri" w:cs="Calibri"/>
                <w:sz w:val="22"/>
                <w:szCs w:val="22"/>
              </w:rPr>
              <w:t>сварка</w:t>
            </w:r>
            <w:r>
              <w:rPr>
                <w:rFonts w:ascii="Arial LatArm" w:hAnsi="Arial LatArm" w:cs="Calibri"/>
                <w:sz w:val="22"/>
                <w:szCs w:val="22"/>
              </w:rPr>
              <w:t xml:space="preserve">  </w:t>
            </w:r>
            <w:r>
              <w:rPr>
                <w:rFonts w:ascii="Calibri" w:hAnsi="Calibri" w:cs="Calibri"/>
                <w:sz w:val="22"/>
                <w:szCs w:val="22"/>
              </w:rPr>
              <w:t>должна</w:t>
            </w:r>
            <w:r>
              <w:rPr>
                <w:rFonts w:ascii="Arial LatArm" w:hAnsi="Arial LatArm" w:cs="Calibri"/>
                <w:sz w:val="22"/>
                <w:szCs w:val="22"/>
              </w:rPr>
              <w:t xml:space="preserve"> </w:t>
            </w:r>
            <w:r>
              <w:rPr>
                <w:rFonts w:ascii="Calibri" w:hAnsi="Calibri" w:cs="Calibri"/>
                <w:sz w:val="22"/>
                <w:szCs w:val="22"/>
              </w:rPr>
              <w:t>быть</w:t>
            </w:r>
            <w:r>
              <w:rPr>
                <w:rFonts w:ascii="Arial LatArm" w:hAnsi="Arial LatArm" w:cs="Calibri"/>
                <w:sz w:val="22"/>
                <w:szCs w:val="22"/>
              </w:rPr>
              <w:t xml:space="preserve"> </w:t>
            </w:r>
            <w:r>
              <w:rPr>
                <w:rFonts w:ascii="Calibri" w:hAnsi="Calibri" w:cs="Calibri"/>
                <w:sz w:val="22"/>
                <w:szCs w:val="22"/>
              </w:rPr>
              <w:t>обеспечена</w:t>
            </w:r>
            <w:r>
              <w:rPr>
                <w:rFonts w:ascii="Arial LatArm" w:hAnsi="Arial LatArm" w:cs="Calibri"/>
                <w:sz w:val="22"/>
                <w:szCs w:val="22"/>
              </w:rPr>
              <w:t xml:space="preserve"> </w:t>
            </w:r>
            <w:r>
              <w:rPr>
                <w:rFonts w:ascii="Calibri" w:hAnsi="Calibri" w:cs="Calibri"/>
                <w:sz w:val="22"/>
                <w:szCs w:val="22"/>
              </w:rPr>
              <w:t>в</w:t>
            </w:r>
            <w:r>
              <w:rPr>
                <w:rFonts w:ascii="Arial LatArm" w:hAnsi="Arial LatArm" w:cs="Calibri"/>
                <w:sz w:val="22"/>
                <w:szCs w:val="22"/>
              </w:rPr>
              <w:t xml:space="preserve"> </w:t>
            </w:r>
            <w:r>
              <w:rPr>
                <w:rFonts w:ascii="Calibri" w:hAnsi="Calibri" w:cs="Calibri"/>
                <w:sz w:val="22"/>
                <w:szCs w:val="22"/>
              </w:rPr>
              <w:t>диапазоне</w:t>
            </w:r>
            <w:r>
              <w:rPr>
                <w:rFonts w:ascii="Arial LatArm" w:hAnsi="Arial LatArm" w:cs="Calibri"/>
                <w:sz w:val="22"/>
                <w:szCs w:val="22"/>
              </w:rPr>
              <w:t xml:space="preserve"> </w:t>
            </w:r>
            <w:r>
              <w:rPr>
                <w:rFonts w:ascii="Calibri" w:hAnsi="Calibri" w:cs="Calibri"/>
                <w:sz w:val="22"/>
                <w:szCs w:val="22"/>
              </w:rPr>
              <w:t>тока</w:t>
            </w:r>
            <w:r>
              <w:rPr>
                <w:rFonts w:ascii="Arial LatArm" w:hAnsi="Arial LatArm" w:cs="Calibri"/>
                <w:sz w:val="22"/>
                <w:szCs w:val="22"/>
              </w:rPr>
              <w:t xml:space="preserve"> 140-180 </w:t>
            </w:r>
            <w:r>
              <w:rPr>
                <w:rFonts w:ascii="Calibri" w:hAnsi="Calibri" w:cs="Calibri"/>
                <w:sz w:val="22"/>
                <w:szCs w:val="22"/>
              </w:rPr>
              <w:t>ампер</w:t>
            </w:r>
            <w:r>
              <w:rPr>
                <w:rFonts w:ascii="Arial LatArm" w:hAnsi="Arial LatArm" w:cs="Calibri"/>
                <w:sz w:val="22"/>
                <w:szCs w:val="22"/>
              </w:rPr>
              <w:t xml:space="preserve">, Geka </w:t>
            </w:r>
            <w:r>
              <w:rPr>
                <w:rFonts w:ascii="Calibri" w:hAnsi="Calibri" w:cs="Calibri"/>
                <w:sz w:val="22"/>
                <w:szCs w:val="22"/>
              </w:rPr>
              <w:t>или</w:t>
            </w:r>
            <w:r>
              <w:rPr>
                <w:rFonts w:ascii="Arial LatArm" w:hAnsi="Arial LatArm" w:cs="Calibri"/>
                <w:sz w:val="22"/>
                <w:szCs w:val="22"/>
              </w:rPr>
              <w:t xml:space="preserve"> </w:t>
            </w:r>
            <w:r>
              <w:rPr>
                <w:rFonts w:ascii="Calibri" w:hAnsi="Calibri" w:cs="Calibri"/>
                <w:sz w:val="22"/>
                <w:szCs w:val="22"/>
              </w:rPr>
              <w:t>эквивалент</w:t>
            </w:r>
            <w:r>
              <w:rPr>
                <w:rFonts w:ascii="Arial LatArm" w:hAnsi="Arial LatArm" w:cs="Calibri"/>
                <w:sz w:val="22"/>
                <w:szCs w:val="22"/>
              </w:rPr>
              <w:t xml:space="preserve">,  </w:t>
            </w:r>
            <w:r>
              <w:rPr>
                <w:rFonts w:ascii="Calibri" w:hAnsi="Calibri" w:cs="Calibri"/>
                <w:sz w:val="22"/>
                <w:szCs w:val="22"/>
              </w:rPr>
              <w:t>неиспользованный</w:t>
            </w:r>
            <w:r>
              <w:rPr>
                <w:rFonts w:ascii="Arial LatArm" w:hAnsi="Arial LatArm" w:cs="Calibri"/>
                <w:sz w:val="22"/>
                <w:szCs w:val="22"/>
              </w:rPr>
              <w:t xml:space="preserve">, </w:t>
            </w:r>
            <w:r>
              <w:rPr>
                <w:rFonts w:ascii="Calibri" w:hAnsi="Calibri" w:cs="Calibri"/>
                <w:sz w:val="22"/>
                <w:szCs w:val="22"/>
              </w:rPr>
              <w:t>согласно</w:t>
            </w:r>
            <w:r>
              <w:rPr>
                <w:rFonts w:ascii="Arial LatArm" w:hAnsi="Arial LatArm" w:cs="Calibri"/>
                <w:sz w:val="22"/>
                <w:szCs w:val="22"/>
              </w:rPr>
              <w:t xml:space="preserve"> </w:t>
            </w:r>
            <w:r>
              <w:rPr>
                <w:rFonts w:ascii="Calibri" w:hAnsi="Calibri" w:cs="Calibri"/>
                <w:sz w:val="22"/>
                <w:szCs w:val="22"/>
              </w:rPr>
              <w:t>техническому</w:t>
            </w:r>
            <w:r>
              <w:rPr>
                <w:rFonts w:ascii="Arial LatArm" w:hAnsi="Arial LatArm" w:cs="Calibri"/>
                <w:sz w:val="22"/>
                <w:szCs w:val="22"/>
              </w:rPr>
              <w:t xml:space="preserve"> </w:t>
            </w:r>
            <w:r>
              <w:rPr>
                <w:rFonts w:ascii="Calibri" w:hAnsi="Calibri" w:cs="Calibri"/>
                <w:sz w:val="22"/>
                <w:szCs w:val="22"/>
              </w:rPr>
              <w:t>регламенту</w:t>
            </w:r>
          </w:p>
        </w:tc>
        <w:tc>
          <w:tcPr>
            <w:tcW w:w="1170" w:type="dxa"/>
            <w:vAlign w:val="center"/>
          </w:tcPr>
          <w:p w:rsidR="00D3537F" w:rsidRDefault="00D3537F" w:rsidP="00D3537F">
            <w:pPr>
              <w:jc w:val="center"/>
              <w:rPr>
                <w:rFonts w:ascii="Arial LatArm" w:hAnsi="Arial LatArm" w:cs="Calibri"/>
                <w:sz w:val="22"/>
                <w:szCs w:val="22"/>
              </w:rPr>
            </w:pPr>
            <w:r>
              <w:rPr>
                <w:rFonts w:ascii="Calibri" w:hAnsi="Calibri" w:cs="Calibri"/>
                <w:sz w:val="22"/>
                <w:szCs w:val="22"/>
              </w:rPr>
              <w:t>пачка</w:t>
            </w:r>
          </w:p>
        </w:tc>
        <w:tc>
          <w:tcPr>
            <w:tcW w:w="1341" w:type="dxa"/>
            <w:vAlign w:val="center"/>
          </w:tcPr>
          <w:p w:rsidR="00D3537F" w:rsidRPr="00576215" w:rsidRDefault="00D3537F" w:rsidP="00D3537F">
            <w:pPr>
              <w:widowControl w:val="0"/>
              <w:spacing w:after="120"/>
              <w:jc w:val="center"/>
              <w:rPr>
                <w:rFonts w:ascii="GHEA Grapalat" w:hAnsi="GHEA Grapalat"/>
                <w:sz w:val="16"/>
                <w:szCs w:val="20"/>
              </w:rPr>
            </w:pPr>
          </w:p>
        </w:tc>
        <w:tc>
          <w:tcPr>
            <w:tcW w:w="1620" w:type="dxa"/>
            <w:vAlign w:val="center"/>
          </w:tcPr>
          <w:p w:rsidR="00D3537F" w:rsidRPr="002157FF" w:rsidRDefault="00D3537F" w:rsidP="00D3537F">
            <w:pPr>
              <w:widowControl w:val="0"/>
              <w:spacing w:after="120"/>
              <w:jc w:val="center"/>
              <w:rPr>
                <w:rFonts w:ascii="GHEA Grapalat" w:hAnsi="GHEA Grapalat"/>
                <w:sz w:val="16"/>
                <w:szCs w:val="20"/>
              </w:rPr>
            </w:pPr>
          </w:p>
        </w:tc>
        <w:tc>
          <w:tcPr>
            <w:tcW w:w="1314" w:type="dxa"/>
            <w:vAlign w:val="center"/>
          </w:tcPr>
          <w:p w:rsidR="00D3537F" w:rsidRDefault="00D3537F" w:rsidP="00D3537F">
            <w:pPr>
              <w:jc w:val="center"/>
              <w:rPr>
                <w:rFonts w:ascii="Arial LatArm" w:hAnsi="Arial LatArm" w:cs="Arial"/>
              </w:rPr>
            </w:pPr>
            <w:r>
              <w:rPr>
                <w:rFonts w:ascii="Arial LatArm" w:hAnsi="Arial LatArm" w:cs="Arial"/>
              </w:rPr>
              <w:t>50</w:t>
            </w:r>
          </w:p>
        </w:tc>
      </w:tr>
      <w:tr w:rsidR="00D3537F" w:rsidRPr="00576215" w:rsidTr="00D04A2A">
        <w:trPr>
          <w:trHeight w:val="406"/>
          <w:jc w:val="center"/>
        </w:trPr>
        <w:tc>
          <w:tcPr>
            <w:tcW w:w="1467" w:type="dxa"/>
            <w:vAlign w:val="center"/>
          </w:tcPr>
          <w:p w:rsidR="00D3537F" w:rsidRDefault="00D3537F" w:rsidP="00D3537F">
            <w:pPr>
              <w:jc w:val="center"/>
              <w:rPr>
                <w:rFonts w:ascii="Arial Unicode" w:hAnsi="Arial Unicode" w:cs="Calibri"/>
                <w:sz w:val="22"/>
                <w:szCs w:val="22"/>
              </w:rPr>
            </w:pPr>
            <w:r>
              <w:rPr>
                <w:rFonts w:ascii="Arial Unicode" w:hAnsi="Arial Unicode" w:cs="Calibri"/>
                <w:sz w:val="22"/>
                <w:szCs w:val="22"/>
              </w:rPr>
              <w:t>11</w:t>
            </w:r>
          </w:p>
        </w:tc>
        <w:tc>
          <w:tcPr>
            <w:tcW w:w="1593" w:type="dxa"/>
            <w:gridSpan w:val="2"/>
            <w:vAlign w:val="center"/>
          </w:tcPr>
          <w:p w:rsidR="00D3537F" w:rsidRPr="00D3537F" w:rsidRDefault="00D3537F" w:rsidP="00D3537F">
            <w:pPr>
              <w:jc w:val="center"/>
              <w:rPr>
                <w:rFonts w:ascii="Arial Unicode" w:hAnsi="Arial Unicode" w:cs="Arial"/>
                <w:sz w:val="22"/>
                <w:szCs w:val="22"/>
              </w:rPr>
            </w:pPr>
            <w:r w:rsidRPr="00D3537F">
              <w:rPr>
                <w:rFonts w:ascii="Arial Unicode" w:hAnsi="Arial Unicode" w:cs="Arial"/>
                <w:sz w:val="22"/>
                <w:szCs w:val="22"/>
              </w:rPr>
              <w:t>44112730/1</w:t>
            </w:r>
          </w:p>
        </w:tc>
        <w:tc>
          <w:tcPr>
            <w:tcW w:w="1704" w:type="dxa"/>
            <w:vAlign w:val="center"/>
          </w:tcPr>
          <w:p w:rsidR="00D3537F" w:rsidRPr="00D3537F" w:rsidRDefault="00D3537F" w:rsidP="00D3537F">
            <w:pPr>
              <w:jc w:val="center"/>
              <w:rPr>
                <w:rFonts w:ascii="Arial LatArm" w:hAnsi="Arial LatArm" w:cs="Calibri"/>
                <w:sz w:val="22"/>
              </w:rPr>
            </w:pPr>
            <w:r w:rsidRPr="00D3537F">
              <w:rPr>
                <w:rFonts w:ascii="Calibri" w:hAnsi="Calibri" w:cs="Calibri"/>
                <w:sz w:val="22"/>
              </w:rPr>
              <w:t>Режущий</w:t>
            </w:r>
            <w:r w:rsidRPr="00D3537F">
              <w:rPr>
                <w:rFonts w:ascii="Arial LatArm" w:hAnsi="Arial LatArm" w:cs="Calibri"/>
                <w:sz w:val="22"/>
              </w:rPr>
              <w:t xml:space="preserve"> </w:t>
            </w:r>
            <w:r w:rsidRPr="00D3537F">
              <w:rPr>
                <w:rFonts w:ascii="Calibri" w:hAnsi="Calibri" w:cs="Calibri"/>
                <w:sz w:val="22"/>
              </w:rPr>
              <w:t>диск</w:t>
            </w:r>
            <w:r w:rsidRPr="00D3537F">
              <w:rPr>
                <w:rFonts w:ascii="Arial LatArm" w:hAnsi="Arial LatArm" w:cs="Calibri"/>
                <w:sz w:val="22"/>
              </w:rPr>
              <w:t xml:space="preserve"> </w:t>
            </w:r>
            <w:r w:rsidRPr="00D3537F">
              <w:rPr>
                <w:rFonts w:ascii="Calibri" w:hAnsi="Calibri" w:cs="Calibri"/>
                <w:sz w:val="22"/>
              </w:rPr>
              <w:t>Ф</w:t>
            </w:r>
            <w:r w:rsidRPr="00D3537F">
              <w:rPr>
                <w:rFonts w:ascii="Arial LatArm" w:hAnsi="Arial LatArm" w:cs="Calibri"/>
                <w:sz w:val="22"/>
              </w:rPr>
              <w:t xml:space="preserve"> 230</w:t>
            </w:r>
          </w:p>
        </w:tc>
        <w:tc>
          <w:tcPr>
            <w:tcW w:w="1350" w:type="dxa"/>
            <w:vAlign w:val="center"/>
          </w:tcPr>
          <w:p w:rsidR="00D3537F" w:rsidRPr="006965A1" w:rsidRDefault="00D3537F" w:rsidP="00D3537F">
            <w:pPr>
              <w:jc w:val="center"/>
              <w:rPr>
                <w:rFonts w:ascii="Arial LatArm" w:hAnsi="Arial LatArm" w:cs="Calibri"/>
                <w:sz w:val="22"/>
                <w:szCs w:val="22"/>
              </w:rPr>
            </w:pPr>
          </w:p>
        </w:tc>
        <w:tc>
          <w:tcPr>
            <w:tcW w:w="3870" w:type="dxa"/>
            <w:vAlign w:val="center"/>
          </w:tcPr>
          <w:p w:rsidR="00D3537F" w:rsidRDefault="00D3537F" w:rsidP="00D3537F">
            <w:pPr>
              <w:rPr>
                <w:rFonts w:ascii="Arial LatArm" w:hAnsi="Arial LatArm" w:cs="Calibri"/>
                <w:sz w:val="22"/>
                <w:szCs w:val="22"/>
              </w:rPr>
            </w:pPr>
            <w:r>
              <w:rPr>
                <w:rFonts w:ascii="Calibri" w:hAnsi="Calibri" w:cs="Calibri"/>
                <w:sz w:val="22"/>
                <w:szCs w:val="22"/>
              </w:rPr>
              <w:t>Предназначен</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электроинструмента</w:t>
            </w:r>
            <w:r>
              <w:rPr>
                <w:rFonts w:ascii="Arial LatArm" w:hAnsi="Arial LatArm" w:cs="Calibri"/>
                <w:sz w:val="22"/>
                <w:szCs w:val="22"/>
              </w:rPr>
              <w:t xml:space="preserve"> &lt;</w:t>
            </w:r>
            <w:r>
              <w:rPr>
                <w:rFonts w:ascii="Calibri" w:hAnsi="Calibri" w:cs="Calibri"/>
                <w:sz w:val="22"/>
                <w:szCs w:val="22"/>
              </w:rPr>
              <w:t>Болгарка</w:t>
            </w:r>
            <w:r>
              <w:rPr>
                <w:rFonts w:ascii="Arial LatArm" w:hAnsi="Arial LatArm" w:cs="Calibri"/>
                <w:sz w:val="22"/>
                <w:szCs w:val="22"/>
              </w:rPr>
              <w:t xml:space="preserve">&gt;, </w:t>
            </w:r>
            <w:r>
              <w:rPr>
                <w:rFonts w:ascii="Calibri" w:hAnsi="Calibri" w:cs="Calibri"/>
                <w:sz w:val="22"/>
                <w:szCs w:val="22"/>
              </w:rPr>
              <w:t>предназначен</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резки</w:t>
            </w:r>
            <w:r>
              <w:rPr>
                <w:rFonts w:ascii="Arial LatArm" w:hAnsi="Arial LatArm" w:cs="Calibri"/>
                <w:sz w:val="22"/>
                <w:szCs w:val="22"/>
              </w:rPr>
              <w:t xml:space="preserve"> </w:t>
            </w:r>
            <w:r>
              <w:rPr>
                <w:rFonts w:ascii="Calibri" w:hAnsi="Calibri" w:cs="Calibri"/>
                <w:sz w:val="22"/>
                <w:szCs w:val="22"/>
              </w:rPr>
              <w:t>металла</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других</w:t>
            </w:r>
            <w:r>
              <w:rPr>
                <w:rFonts w:ascii="Arial LatArm" w:hAnsi="Arial LatArm" w:cs="Calibri"/>
                <w:sz w:val="22"/>
                <w:szCs w:val="22"/>
              </w:rPr>
              <w:t xml:space="preserve"> </w:t>
            </w:r>
            <w:r>
              <w:rPr>
                <w:rFonts w:ascii="Calibri" w:hAnsi="Calibri" w:cs="Calibri"/>
                <w:sz w:val="22"/>
                <w:szCs w:val="22"/>
              </w:rPr>
              <w:t>материалов</w:t>
            </w:r>
            <w:r>
              <w:rPr>
                <w:rFonts w:ascii="Arial LatArm" w:hAnsi="Arial LatArm" w:cs="Calibri"/>
                <w:sz w:val="22"/>
                <w:szCs w:val="22"/>
              </w:rPr>
              <w:t xml:space="preserve">, </w:t>
            </w:r>
            <w:r>
              <w:rPr>
                <w:rFonts w:ascii="Calibri" w:hAnsi="Calibri" w:cs="Calibri"/>
                <w:sz w:val="22"/>
                <w:szCs w:val="22"/>
              </w:rPr>
              <w:t>диаметр</w:t>
            </w:r>
            <w:r>
              <w:rPr>
                <w:rFonts w:ascii="Arial LatArm" w:hAnsi="Arial LatArm" w:cs="Calibri"/>
                <w:sz w:val="22"/>
                <w:szCs w:val="22"/>
              </w:rPr>
              <w:t xml:space="preserve"> </w:t>
            </w:r>
            <w:r>
              <w:rPr>
                <w:rFonts w:ascii="Calibri" w:hAnsi="Calibri" w:cs="Calibri"/>
                <w:sz w:val="22"/>
                <w:szCs w:val="22"/>
              </w:rPr>
              <w:t>Ф</w:t>
            </w:r>
            <w:r>
              <w:rPr>
                <w:rFonts w:ascii="Arial LatArm" w:hAnsi="Arial LatArm" w:cs="Calibri"/>
                <w:sz w:val="22"/>
                <w:szCs w:val="22"/>
              </w:rPr>
              <w:t xml:space="preserve"> 230</w:t>
            </w:r>
            <w:r>
              <w:rPr>
                <w:rFonts w:ascii="Calibri" w:hAnsi="Calibri" w:cs="Calibri"/>
                <w:sz w:val="22"/>
                <w:szCs w:val="22"/>
              </w:rPr>
              <w:t>мм</w:t>
            </w:r>
            <w:r>
              <w:rPr>
                <w:rFonts w:ascii="Arial LatArm" w:hAnsi="Arial LatArm" w:cs="Calibri"/>
                <w:sz w:val="22"/>
                <w:szCs w:val="22"/>
              </w:rPr>
              <w:t xml:space="preserve">, </w:t>
            </w:r>
            <w:r>
              <w:rPr>
                <w:rFonts w:ascii="Calibri" w:hAnsi="Calibri" w:cs="Calibri"/>
                <w:sz w:val="22"/>
                <w:szCs w:val="22"/>
              </w:rPr>
              <w:t>ширина</w:t>
            </w:r>
            <w:r>
              <w:rPr>
                <w:rFonts w:ascii="Arial LatArm" w:hAnsi="Arial LatArm" w:cs="Calibri"/>
                <w:sz w:val="22"/>
                <w:szCs w:val="22"/>
              </w:rPr>
              <w:t xml:space="preserve"> 2-2,3</w:t>
            </w:r>
            <w:r>
              <w:rPr>
                <w:rFonts w:ascii="Calibri" w:hAnsi="Calibri" w:cs="Calibri"/>
                <w:sz w:val="22"/>
                <w:szCs w:val="22"/>
              </w:rPr>
              <w:t>мм</w:t>
            </w:r>
            <w:r>
              <w:rPr>
                <w:rFonts w:ascii="Arial LatArm" w:hAnsi="Arial LatArm" w:cs="Calibri"/>
                <w:sz w:val="22"/>
                <w:szCs w:val="22"/>
              </w:rPr>
              <w:t>, &lt;</w:t>
            </w:r>
            <w:r>
              <w:rPr>
                <w:rFonts w:ascii="Calibri" w:hAnsi="Calibri" w:cs="Calibri"/>
                <w:sz w:val="22"/>
                <w:szCs w:val="22"/>
              </w:rPr>
              <w:t>согласно</w:t>
            </w:r>
            <w:r>
              <w:rPr>
                <w:rFonts w:ascii="Arial LatArm" w:hAnsi="Arial LatArm" w:cs="Calibri"/>
                <w:sz w:val="22"/>
                <w:szCs w:val="22"/>
              </w:rPr>
              <w:t xml:space="preserve"> </w:t>
            </w:r>
            <w:r>
              <w:rPr>
                <w:rFonts w:ascii="Calibri" w:hAnsi="Calibri" w:cs="Calibri"/>
                <w:sz w:val="22"/>
                <w:szCs w:val="22"/>
              </w:rPr>
              <w:t>техническому</w:t>
            </w:r>
            <w:r>
              <w:rPr>
                <w:rFonts w:ascii="Arial LatArm" w:hAnsi="Arial LatArm" w:cs="Calibri"/>
                <w:sz w:val="22"/>
                <w:szCs w:val="22"/>
              </w:rPr>
              <w:t xml:space="preserve"> </w:t>
            </w:r>
            <w:r>
              <w:rPr>
                <w:rFonts w:ascii="Calibri" w:hAnsi="Calibri" w:cs="Calibri"/>
                <w:sz w:val="22"/>
                <w:szCs w:val="22"/>
              </w:rPr>
              <w:t>регламенту</w:t>
            </w:r>
            <w:r>
              <w:rPr>
                <w:rFonts w:ascii="Arial LatArm" w:hAnsi="Arial LatArm" w:cs="Calibri"/>
                <w:sz w:val="22"/>
                <w:szCs w:val="22"/>
              </w:rPr>
              <w:t xml:space="preserve">&gt;, </w:t>
            </w:r>
            <w:r>
              <w:rPr>
                <w:rFonts w:ascii="Calibri" w:hAnsi="Calibri" w:cs="Calibri"/>
                <w:sz w:val="22"/>
                <w:szCs w:val="22"/>
              </w:rPr>
              <w:t>неиспользованный</w:t>
            </w:r>
            <w:r>
              <w:rPr>
                <w:rFonts w:ascii="Arial LatArm" w:hAnsi="Arial LatArm" w:cs="Calibri"/>
                <w:sz w:val="22"/>
                <w:szCs w:val="22"/>
              </w:rPr>
              <w:t>.</w:t>
            </w:r>
          </w:p>
        </w:tc>
        <w:tc>
          <w:tcPr>
            <w:tcW w:w="1170" w:type="dxa"/>
            <w:vAlign w:val="center"/>
          </w:tcPr>
          <w:p w:rsidR="00D3537F" w:rsidRDefault="00D3537F" w:rsidP="00D3537F">
            <w:pPr>
              <w:jc w:val="center"/>
              <w:rPr>
                <w:rFonts w:ascii="Arial LatArm" w:hAnsi="Arial LatArm" w:cs="Calibri"/>
                <w:sz w:val="22"/>
                <w:szCs w:val="22"/>
              </w:rPr>
            </w:pPr>
            <w:r>
              <w:rPr>
                <w:rFonts w:ascii="Calibri" w:hAnsi="Calibri" w:cs="Calibri"/>
                <w:sz w:val="22"/>
                <w:szCs w:val="22"/>
              </w:rPr>
              <w:t>штука</w:t>
            </w:r>
          </w:p>
        </w:tc>
        <w:tc>
          <w:tcPr>
            <w:tcW w:w="1341" w:type="dxa"/>
            <w:vAlign w:val="center"/>
          </w:tcPr>
          <w:p w:rsidR="00D3537F" w:rsidRPr="00576215" w:rsidRDefault="00D3537F" w:rsidP="00D3537F">
            <w:pPr>
              <w:widowControl w:val="0"/>
              <w:spacing w:after="120"/>
              <w:jc w:val="center"/>
              <w:rPr>
                <w:rFonts w:ascii="GHEA Grapalat" w:hAnsi="GHEA Grapalat"/>
                <w:sz w:val="16"/>
                <w:szCs w:val="20"/>
              </w:rPr>
            </w:pPr>
          </w:p>
        </w:tc>
        <w:tc>
          <w:tcPr>
            <w:tcW w:w="1620" w:type="dxa"/>
            <w:vAlign w:val="center"/>
          </w:tcPr>
          <w:p w:rsidR="00D3537F" w:rsidRPr="002157FF" w:rsidRDefault="00D3537F" w:rsidP="00D3537F">
            <w:pPr>
              <w:widowControl w:val="0"/>
              <w:spacing w:after="120"/>
              <w:jc w:val="center"/>
              <w:rPr>
                <w:rFonts w:ascii="GHEA Grapalat" w:hAnsi="GHEA Grapalat"/>
                <w:sz w:val="16"/>
                <w:szCs w:val="20"/>
              </w:rPr>
            </w:pPr>
          </w:p>
        </w:tc>
        <w:tc>
          <w:tcPr>
            <w:tcW w:w="1314" w:type="dxa"/>
            <w:vAlign w:val="center"/>
          </w:tcPr>
          <w:p w:rsidR="00D3537F" w:rsidRDefault="00D3537F" w:rsidP="00D3537F">
            <w:pPr>
              <w:jc w:val="center"/>
              <w:rPr>
                <w:rFonts w:ascii="Arial LatArm" w:hAnsi="Arial LatArm" w:cs="Arial"/>
              </w:rPr>
            </w:pPr>
            <w:r>
              <w:rPr>
                <w:rFonts w:ascii="Arial LatArm" w:hAnsi="Arial LatArm" w:cs="Arial"/>
              </w:rPr>
              <w:t>30</w:t>
            </w:r>
          </w:p>
        </w:tc>
      </w:tr>
      <w:tr w:rsidR="00D3537F" w:rsidRPr="00576215" w:rsidTr="00D04A2A">
        <w:trPr>
          <w:trHeight w:val="406"/>
          <w:jc w:val="center"/>
        </w:trPr>
        <w:tc>
          <w:tcPr>
            <w:tcW w:w="1467" w:type="dxa"/>
            <w:vAlign w:val="center"/>
          </w:tcPr>
          <w:p w:rsidR="00D3537F" w:rsidRDefault="00D3537F" w:rsidP="00D3537F">
            <w:pPr>
              <w:jc w:val="center"/>
              <w:rPr>
                <w:rFonts w:ascii="Arial Unicode" w:hAnsi="Arial Unicode" w:cs="Calibri"/>
                <w:sz w:val="22"/>
                <w:szCs w:val="22"/>
              </w:rPr>
            </w:pPr>
            <w:r>
              <w:rPr>
                <w:rFonts w:ascii="Arial Unicode" w:hAnsi="Arial Unicode" w:cs="Calibri"/>
                <w:sz w:val="22"/>
                <w:szCs w:val="22"/>
              </w:rPr>
              <w:t>12</w:t>
            </w:r>
          </w:p>
        </w:tc>
        <w:tc>
          <w:tcPr>
            <w:tcW w:w="1593" w:type="dxa"/>
            <w:gridSpan w:val="2"/>
            <w:vAlign w:val="center"/>
          </w:tcPr>
          <w:p w:rsidR="00D3537F" w:rsidRPr="00D3537F" w:rsidRDefault="00D3537F" w:rsidP="00D3537F">
            <w:pPr>
              <w:jc w:val="center"/>
              <w:rPr>
                <w:rFonts w:ascii="Arial Unicode" w:hAnsi="Arial Unicode" w:cs="Arial"/>
                <w:sz w:val="22"/>
                <w:szCs w:val="22"/>
              </w:rPr>
            </w:pPr>
            <w:r w:rsidRPr="00D3537F">
              <w:rPr>
                <w:rFonts w:ascii="Arial Unicode" w:hAnsi="Arial Unicode" w:cs="Arial"/>
                <w:sz w:val="22"/>
                <w:szCs w:val="22"/>
              </w:rPr>
              <w:t>44112730/2</w:t>
            </w:r>
          </w:p>
        </w:tc>
        <w:tc>
          <w:tcPr>
            <w:tcW w:w="1704" w:type="dxa"/>
            <w:vAlign w:val="center"/>
          </w:tcPr>
          <w:p w:rsidR="00D3537F" w:rsidRPr="00D3537F" w:rsidRDefault="00D3537F" w:rsidP="00D3537F">
            <w:pPr>
              <w:jc w:val="center"/>
              <w:rPr>
                <w:rFonts w:ascii="Arial LatArm" w:hAnsi="Arial LatArm" w:cs="Calibri"/>
                <w:sz w:val="22"/>
              </w:rPr>
            </w:pPr>
            <w:r w:rsidRPr="00D3537F">
              <w:rPr>
                <w:rFonts w:ascii="Calibri" w:hAnsi="Calibri" w:cs="Calibri"/>
                <w:sz w:val="22"/>
              </w:rPr>
              <w:t>Режущий</w:t>
            </w:r>
            <w:r w:rsidRPr="00D3537F">
              <w:rPr>
                <w:rFonts w:ascii="Arial LatArm" w:hAnsi="Arial LatArm" w:cs="Calibri"/>
                <w:sz w:val="22"/>
              </w:rPr>
              <w:t xml:space="preserve"> </w:t>
            </w:r>
            <w:r w:rsidRPr="00D3537F">
              <w:rPr>
                <w:rFonts w:ascii="Calibri" w:hAnsi="Calibri" w:cs="Calibri"/>
                <w:sz w:val="22"/>
              </w:rPr>
              <w:t>диск</w:t>
            </w:r>
            <w:r w:rsidRPr="00D3537F">
              <w:rPr>
                <w:rFonts w:ascii="Arial LatArm" w:hAnsi="Arial LatArm" w:cs="Calibri"/>
                <w:sz w:val="22"/>
              </w:rPr>
              <w:t xml:space="preserve"> </w:t>
            </w:r>
            <w:r w:rsidRPr="00D3537F">
              <w:rPr>
                <w:rFonts w:ascii="Calibri" w:hAnsi="Calibri" w:cs="Calibri"/>
                <w:sz w:val="22"/>
              </w:rPr>
              <w:t>Ф</w:t>
            </w:r>
            <w:r w:rsidRPr="00D3537F">
              <w:rPr>
                <w:rFonts w:ascii="Arial LatArm" w:hAnsi="Arial LatArm" w:cs="Calibri"/>
                <w:sz w:val="22"/>
              </w:rPr>
              <w:t xml:space="preserve"> 300</w:t>
            </w:r>
          </w:p>
        </w:tc>
        <w:tc>
          <w:tcPr>
            <w:tcW w:w="1350" w:type="dxa"/>
            <w:vAlign w:val="center"/>
          </w:tcPr>
          <w:p w:rsidR="00D3537F" w:rsidRPr="006965A1" w:rsidRDefault="00D3537F" w:rsidP="00D3537F">
            <w:pPr>
              <w:jc w:val="center"/>
              <w:rPr>
                <w:rFonts w:ascii="Arial LatArm" w:hAnsi="Arial LatArm" w:cs="Calibri"/>
                <w:sz w:val="22"/>
                <w:szCs w:val="22"/>
              </w:rPr>
            </w:pPr>
          </w:p>
        </w:tc>
        <w:tc>
          <w:tcPr>
            <w:tcW w:w="3870" w:type="dxa"/>
            <w:vAlign w:val="center"/>
          </w:tcPr>
          <w:p w:rsidR="00D3537F" w:rsidRDefault="00D3537F" w:rsidP="00D3537F">
            <w:pPr>
              <w:rPr>
                <w:rFonts w:ascii="Arial LatArm" w:hAnsi="Arial LatArm" w:cs="Calibri"/>
                <w:sz w:val="22"/>
                <w:szCs w:val="22"/>
              </w:rPr>
            </w:pPr>
            <w:r>
              <w:rPr>
                <w:rFonts w:ascii="Calibri" w:hAnsi="Calibri" w:cs="Calibri"/>
                <w:sz w:val="22"/>
                <w:szCs w:val="22"/>
              </w:rPr>
              <w:t>Предназначен</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электроинструмента</w:t>
            </w:r>
            <w:r>
              <w:rPr>
                <w:rFonts w:ascii="Arial LatArm" w:hAnsi="Arial LatArm" w:cs="Calibri"/>
                <w:sz w:val="22"/>
                <w:szCs w:val="22"/>
              </w:rPr>
              <w:t xml:space="preserve"> &lt;</w:t>
            </w:r>
            <w:r>
              <w:rPr>
                <w:rFonts w:ascii="Calibri" w:hAnsi="Calibri" w:cs="Calibri"/>
                <w:sz w:val="22"/>
                <w:szCs w:val="22"/>
              </w:rPr>
              <w:t>Болгарка</w:t>
            </w:r>
            <w:r>
              <w:rPr>
                <w:rFonts w:ascii="Arial LatArm" w:hAnsi="Arial LatArm" w:cs="Calibri"/>
                <w:sz w:val="22"/>
                <w:szCs w:val="22"/>
              </w:rPr>
              <w:t xml:space="preserve">&gt;, </w:t>
            </w:r>
            <w:r>
              <w:rPr>
                <w:rFonts w:ascii="Calibri" w:hAnsi="Calibri" w:cs="Calibri"/>
                <w:sz w:val="22"/>
                <w:szCs w:val="22"/>
              </w:rPr>
              <w:t>предназначен</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резки</w:t>
            </w:r>
            <w:r>
              <w:rPr>
                <w:rFonts w:ascii="Arial LatArm" w:hAnsi="Arial LatArm" w:cs="Calibri"/>
                <w:sz w:val="22"/>
                <w:szCs w:val="22"/>
              </w:rPr>
              <w:t xml:space="preserve"> </w:t>
            </w:r>
            <w:r>
              <w:rPr>
                <w:rFonts w:ascii="Calibri" w:hAnsi="Calibri" w:cs="Calibri"/>
                <w:sz w:val="22"/>
                <w:szCs w:val="22"/>
              </w:rPr>
              <w:t>металла</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других</w:t>
            </w:r>
            <w:r>
              <w:rPr>
                <w:rFonts w:ascii="Arial LatArm" w:hAnsi="Arial LatArm" w:cs="Calibri"/>
                <w:sz w:val="22"/>
                <w:szCs w:val="22"/>
              </w:rPr>
              <w:t xml:space="preserve"> </w:t>
            </w:r>
            <w:r>
              <w:rPr>
                <w:rFonts w:ascii="Calibri" w:hAnsi="Calibri" w:cs="Calibri"/>
                <w:sz w:val="22"/>
                <w:szCs w:val="22"/>
              </w:rPr>
              <w:t>материалов</w:t>
            </w:r>
            <w:r>
              <w:rPr>
                <w:rFonts w:ascii="Arial LatArm" w:hAnsi="Arial LatArm" w:cs="Calibri"/>
                <w:sz w:val="22"/>
                <w:szCs w:val="22"/>
              </w:rPr>
              <w:t xml:space="preserve">, </w:t>
            </w:r>
            <w:r>
              <w:rPr>
                <w:rFonts w:ascii="Calibri" w:hAnsi="Calibri" w:cs="Calibri"/>
                <w:sz w:val="22"/>
                <w:szCs w:val="22"/>
              </w:rPr>
              <w:t>диаметр</w:t>
            </w:r>
            <w:r>
              <w:rPr>
                <w:rFonts w:ascii="Arial LatArm" w:hAnsi="Arial LatArm" w:cs="Calibri"/>
                <w:sz w:val="22"/>
                <w:szCs w:val="22"/>
              </w:rPr>
              <w:t xml:space="preserve"> </w:t>
            </w:r>
            <w:r>
              <w:rPr>
                <w:rFonts w:ascii="Calibri" w:hAnsi="Calibri" w:cs="Calibri"/>
                <w:sz w:val="22"/>
                <w:szCs w:val="22"/>
              </w:rPr>
              <w:t>Ф</w:t>
            </w:r>
            <w:r>
              <w:rPr>
                <w:rFonts w:ascii="Arial LatArm" w:hAnsi="Arial LatArm" w:cs="Calibri"/>
                <w:sz w:val="22"/>
                <w:szCs w:val="22"/>
              </w:rPr>
              <w:t xml:space="preserve"> 300</w:t>
            </w:r>
            <w:r>
              <w:rPr>
                <w:rFonts w:ascii="Calibri" w:hAnsi="Calibri" w:cs="Calibri"/>
                <w:sz w:val="22"/>
                <w:szCs w:val="22"/>
              </w:rPr>
              <w:t>мм</w:t>
            </w:r>
            <w:r>
              <w:rPr>
                <w:rFonts w:ascii="Arial LatArm" w:hAnsi="Arial LatArm" w:cs="Calibri"/>
                <w:sz w:val="22"/>
                <w:szCs w:val="22"/>
              </w:rPr>
              <w:t xml:space="preserve">, </w:t>
            </w:r>
            <w:r>
              <w:rPr>
                <w:rFonts w:ascii="Calibri" w:hAnsi="Calibri" w:cs="Calibri"/>
                <w:sz w:val="22"/>
                <w:szCs w:val="22"/>
              </w:rPr>
              <w:t>ширина</w:t>
            </w:r>
            <w:r>
              <w:rPr>
                <w:rFonts w:ascii="Arial LatArm" w:hAnsi="Arial LatArm" w:cs="Calibri"/>
                <w:sz w:val="22"/>
                <w:szCs w:val="22"/>
              </w:rPr>
              <w:t xml:space="preserve"> 3</w:t>
            </w:r>
            <w:r>
              <w:rPr>
                <w:rFonts w:ascii="Calibri" w:hAnsi="Calibri" w:cs="Calibri"/>
                <w:sz w:val="22"/>
                <w:szCs w:val="22"/>
              </w:rPr>
              <w:t>мм</w:t>
            </w:r>
            <w:r>
              <w:rPr>
                <w:rFonts w:ascii="Arial LatArm" w:hAnsi="Arial LatArm" w:cs="Calibri"/>
                <w:sz w:val="22"/>
                <w:szCs w:val="22"/>
              </w:rPr>
              <w:t>, &lt;</w:t>
            </w:r>
            <w:r>
              <w:rPr>
                <w:rFonts w:ascii="Calibri" w:hAnsi="Calibri" w:cs="Calibri"/>
                <w:sz w:val="22"/>
                <w:szCs w:val="22"/>
              </w:rPr>
              <w:t>согласно</w:t>
            </w:r>
            <w:r>
              <w:rPr>
                <w:rFonts w:ascii="Arial LatArm" w:hAnsi="Arial LatArm" w:cs="Calibri"/>
                <w:sz w:val="22"/>
                <w:szCs w:val="22"/>
              </w:rPr>
              <w:t xml:space="preserve"> </w:t>
            </w:r>
            <w:r>
              <w:rPr>
                <w:rFonts w:ascii="Calibri" w:hAnsi="Calibri" w:cs="Calibri"/>
                <w:sz w:val="22"/>
                <w:szCs w:val="22"/>
              </w:rPr>
              <w:t>техническому</w:t>
            </w:r>
            <w:r>
              <w:rPr>
                <w:rFonts w:ascii="Arial LatArm" w:hAnsi="Arial LatArm" w:cs="Calibri"/>
                <w:sz w:val="22"/>
                <w:szCs w:val="22"/>
              </w:rPr>
              <w:t xml:space="preserve"> </w:t>
            </w:r>
            <w:r>
              <w:rPr>
                <w:rFonts w:ascii="Calibri" w:hAnsi="Calibri" w:cs="Calibri"/>
                <w:sz w:val="22"/>
                <w:szCs w:val="22"/>
              </w:rPr>
              <w:t>регламенту</w:t>
            </w:r>
            <w:r>
              <w:rPr>
                <w:rFonts w:ascii="Arial LatArm" w:hAnsi="Arial LatArm" w:cs="Calibri"/>
                <w:sz w:val="22"/>
                <w:szCs w:val="22"/>
              </w:rPr>
              <w:t xml:space="preserve">&gt;, </w:t>
            </w:r>
            <w:r>
              <w:rPr>
                <w:rFonts w:ascii="Calibri" w:hAnsi="Calibri" w:cs="Calibri"/>
                <w:sz w:val="22"/>
                <w:szCs w:val="22"/>
              </w:rPr>
              <w:lastRenderedPageBreak/>
              <w:t>неиспользованный</w:t>
            </w:r>
            <w:r>
              <w:rPr>
                <w:rFonts w:ascii="Arial LatArm" w:hAnsi="Arial LatArm" w:cs="Calibri"/>
                <w:sz w:val="22"/>
                <w:szCs w:val="22"/>
              </w:rPr>
              <w:t>.</w:t>
            </w:r>
          </w:p>
        </w:tc>
        <w:tc>
          <w:tcPr>
            <w:tcW w:w="1170" w:type="dxa"/>
            <w:vAlign w:val="center"/>
          </w:tcPr>
          <w:p w:rsidR="00D3537F" w:rsidRDefault="00D3537F" w:rsidP="00D3537F">
            <w:pPr>
              <w:jc w:val="center"/>
              <w:rPr>
                <w:rFonts w:ascii="Arial LatArm" w:hAnsi="Arial LatArm" w:cs="Calibri"/>
                <w:sz w:val="22"/>
                <w:szCs w:val="22"/>
              </w:rPr>
            </w:pPr>
            <w:r>
              <w:rPr>
                <w:rFonts w:ascii="Calibri" w:hAnsi="Calibri" w:cs="Calibri"/>
                <w:sz w:val="22"/>
                <w:szCs w:val="22"/>
              </w:rPr>
              <w:lastRenderedPageBreak/>
              <w:t>штука</w:t>
            </w:r>
          </w:p>
        </w:tc>
        <w:tc>
          <w:tcPr>
            <w:tcW w:w="1341" w:type="dxa"/>
            <w:vAlign w:val="center"/>
          </w:tcPr>
          <w:p w:rsidR="00D3537F" w:rsidRPr="00576215" w:rsidRDefault="00D3537F" w:rsidP="00D3537F">
            <w:pPr>
              <w:widowControl w:val="0"/>
              <w:spacing w:after="120"/>
              <w:jc w:val="center"/>
              <w:rPr>
                <w:rFonts w:ascii="GHEA Grapalat" w:hAnsi="GHEA Grapalat"/>
                <w:sz w:val="16"/>
                <w:szCs w:val="20"/>
              </w:rPr>
            </w:pPr>
          </w:p>
        </w:tc>
        <w:tc>
          <w:tcPr>
            <w:tcW w:w="1620" w:type="dxa"/>
            <w:vAlign w:val="center"/>
          </w:tcPr>
          <w:p w:rsidR="00D3537F" w:rsidRPr="002157FF" w:rsidRDefault="00D3537F" w:rsidP="00D3537F">
            <w:pPr>
              <w:widowControl w:val="0"/>
              <w:spacing w:after="120"/>
              <w:jc w:val="center"/>
              <w:rPr>
                <w:rFonts w:ascii="GHEA Grapalat" w:hAnsi="GHEA Grapalat"/>
                <w:sz w:val="16"/>
                <w:szCs w:val="20"/>
              </w:rPr>
            </w:pPr>
          </w:p>
        </w:tc>
        <w:tc>
          <w:tcPr>
            <w:tcW w:w="1314" w:type="dxa"/>
            <w:vAlign w:val="center"/>
          </w:tcPr>
          <w:p w:rsidR="00D3537F" w:rsidRDefault="00D3537F" w:rsidP="00D3537F">
            <w:pPr>
              <w:jc w:val="center"/>
              <w:rPr>
                <w:rFonts w:ascii="Arial LatArm" w:hAnsi="Arial LatArm" w:cs="Arial"/>
              </w:rPr>
            </w:pPr>
            <w:r>
              <w:rPr>
                <w:rFonts w:ascii="Arial LatArm" w:hAnsi="Arial LatArm" w:cs="Arial"/>
              </w:rPr>
              <w:t>40</w:t>
            </w:r>
          </w:p>
        </w:tc>
      </w:tr>
      <w:tr w:rsidR="0061525D" w:rsidRPr="00576215" w:rsidTr="00D04A2A">
        <w:trPr>
          <w:trHeight w:val="391"/>
          <w:jc w:val="center"/>
        </w:trPr>
        <w:tc>
          <w:tcPr>
            <w:tcW w:w="9984" w:type="dxa"/>
            <w:gridSpan w:val="6"/>
          </w:tcPr>
          <w:p w:rsidR="0061525D" w:rsidRPr="00540B2E" w:rsidRDefault="0061525D" w:rsidP="00D04A2A">
            <w:pPr>
              <w:widowControl w:val="0"/>
              <w:spacing w:after="120"/>
              <w:rPr>
                <w:rFonts w:ascii="GHEA Grapalat" w:hAnsi="GHEA Grapalat"/>
                <w:sz w:val="16"/>
                <w:szCs w:val="20"/>
                <w:lang w:val="en-US"/>
              </w:rPr>
            </w:pPr>
            <w:r w:rsidRPr="00C8794B">
              <w:rPr>
                <w:rFonts w:ascii="Arial" w:hAnsi="Arial" w:cs="Arial"/>
                <w:b/>
              </w:rPr>
              <w:lastRenderedPageBreak/>
              <w:t>Всего</w:t>
            </w:r>
          </w:p>
        </w:tc>
        <w:tc>
          <w:tcPr>
            <w:tcW w:w="1170" w:type="dxa"/>
          </w:tcPr>
          <w:p w:rsidR="0061525D" w:rsidRPr="00576215" w:rsidRDefault="0061525D" w:rsidP="00D04A2A">
            <w:pPr>
              <w:widowControl w:val="0"/>
              <w:spacing w:after="120"/>
              <w:jc w:val="center"/>
              <w:rPr>
                <w:rFonts w:ascii="GHEA Grapalat" w:hAnsi="GHEA Grapalat"/>
                <w:sz w:val="16"/>
                <w:szCs w:val="20"/>
              </w:rPr>
            </w:pPr>
          </w:p>
        </w:tc>
        <w:tc>
          <w:tcPr>
            <w:tcW w:w="1341" w:type="dxa"/>
          </w:tcPr>
          <w:p w:rsidR="0061525D" w:rsidRPr="00576215" w:rsidRDefault="0061525D" w:rsidP="00D04A2A">
            <w:pPr>
              <w:widowControl w:val="0"/>
              <w:spacing w:after="120"/>
              <w:jc w:val="center"/>
              <w:rPr>
                <w:rFonts w:ascii="GHEA Grapalat" w:hAnsi="GHEA Grapalat"/>
                <w:sz w:val="16"/>
                <w:szCs w:val="20"/>
              </w:rPr>
            </w:pPr>
          </w:p>
        </w:tc>
        <w:tc>
          <w:tcPr>
            <w:tcW w:w="1620" w:type="dxa"/>
          </w:tcPr>
          <w:p w:rsidR="0061525D" w:rsidRPr="00576215" w:rsidRDefault="0061525D" w:rsidP="00D04A2A">
            <w:pPr>
              <w:widowControl w:val="0"/>
              <w:spacing w:after="120"/>
              <w:jc w:val="center"/>
              <w:rPr>
                <w:rFonts w:ascii="GHEA Grapalat" w:hAnsi="GHEA Grapalat"/>
                <w:sz w:val="16"/>
                <w:szCs w:val="20"/>
              </w:rPr>
            </w:pPr>
          </w:p>
        </w:tc>
        <w:tc>
          <w:tcPr>
            <w:tcW w:w="1314" w:type="dxa"/>
          </w:tcPr>
          <w:p w:rsidR="0061525D" w:rsidRPr="00576215" w:rsidRDefault="0061525D" w:rsidP="00D04A2A">
            <w:pPr>
              <w:widowControl w:val="0"/>
              <w:spacing w:after="120"/>
              <w:jc w:val="center"/>
              <w:rPr>
                <w:rFonts w:ascii="GHEA Grapalat" w:hAnsi="GHEA Grapalat"/>
                <w:sz w:val="16"/>
                <w:szCs w:val="20"/>
              </w:rPr>
            </w:pPr>
          </w:p>
        </w:tc>
      </w:tr>
      <w:tr w:rsidR="00971612" w:rsidRPr="00576215" w:rsidTr="00971612">
        <w:trPr>
          <w:trHeight w:val="867"/>
          <w:jc w:val="center"/>
        </w:trPr>
        <w:tc>
          <w:tcPr>
            <w:tcW w:w="2773" w:type="dxa"/>
            <w:gridSpan w:val="2"/>
            <w:vMerge w:val="restart"/>
            <w:vAlign w:val="center"/>
          </w:tcPr>
          <w:p w:rsidR="00971612" w:rsidRPr="007968B5" w:rsidRDefault="00971612" w:rsidP="00D04A2A">
            <w:pPr>
              <w:widowControl w:val="0"/>
              <w:spacing w:after="120"/>
              <w:jc w:val="center"/>
              <w:rPr>
                <w:rFonts w:ascii="GHEA Grapalat" w:hAnsi="GHEA Grapalat"/>
                <w:sz w:val="16"/>
                <w:szCs w:val="20"/>
                <w:lang w:val="en-US"/>
              </w:rPr>
            </w:pPr>
            <w:r w:rsidRPr="001A6BDF">
              <w:rPr>
                <w:rFonts w:ascii="GHEA Grapalat" w:hAnsi="GHEA Grapalat"/>
                <w:szCs w:val="20"/>
              </w:rPr>
              <w:t>Общие условия постав</w:t>
            </w:r>
            <w:proofErr w:type="spellStart"/>
            <w:r w:rsidRPr="001A6BDF">
              <w:rPr>
                <w:rFonts w:ascii="GHEA Grapalat" w:hAnsi="GHEA Grapalat"/>
                <w:szCs w:val="20"/>
                <w:lang w:val="en-US"/>
              </w:rPr>
              <w:t>ки</w:t>
            </w:r>
            <w:proofErr w:type="spellEnd"/>
          </w:p>
        </w:tc>
        <w:tc>
          <w:tcPr>
            <w:tcW w:w="12656" w:type="dxa"/>
            <w:gridSpan w:val="8"/>
            <w:vAlign w:val="center"/>
          </w:tcPr>
          <w:p w:rsidR="00971612" w:rsidRPr="00C90F08" w:rsidRDefault="00971612" w:rsidP="00D04A2A">
            <w:pPr>
              <w:widowControl w:val="0"/>
              <w:spacing w:after="120"/>
              <w:rPr>
                <w:rFonts w:ascii="Arial LatArm" w:hAnsi="Arial LatArm"/>
              </w:rPr>
            </w:pPr>
            <w:r w:rsidRPr="00683513">
              <w:rPr>
                <w:rFonts w:ascii="Arial" w:hAnsi="Arial" w:cs="Arial"/>
                <w:b/>
              </w:rPr>
              <w:t>Адрес</w:t>
            </w:r>
            <w:r w:rsidRPr="00683513">
              <w:rPr>
                <w:rFonts w:ascii="Arial LatArm" w:hAnsi="Arial LatArm"/>
                <w:b/>
              </w:rPr>
              <w:t xml:space="preserve"> </w:t>
            </w:r>
            <w:r w:rsidRPr="00683513">
              <w:rPr>
                <w:rFonts w:ascii="Arial" w:hAnsi="Arial" w:cs="Arial"/>
                <w:b/>
              </w:rPr>
              <w:t>доставки</w:t>
            </w:r>
            <w:r w:rsidRPr="00683513">
              <w:rPr>
                <w:rFonts w:ascii="Arial LatArm" w:hAnsi="Arial LatArm"/>
                <w:b/>
              </w:rPr>
              <w:t xml:space="preserve"> </w:t>
            </w:r>
            <w:r w:rsidRPr="00683513">
              <w:rPr>
                <w:rFonts w:ascii="Arial" w:hAnsi="Arial" w:cs="Arial"/>
                <w:b/>
              </w:rPr>
              <w:t>товара</w:t>
            </w:r>
            <w:r w:rsidRPr="00683513">
              <w:rPr>
                <w:rFonts w:ascii="Arial LatArm" w:hAnsi="Arial LatArm"/>
              </w:rPr>
              <w:t xml:space="preserve">, </w:t>
            </w:r>
            <w:r>
              <w:rPr>
                <w:rFonts w:ascii="Arial" w:hAnsi="Arial" w:cs="Arial"/>
              </w:rPr>
              <w:t xml:space="preserve">РА, </w:t>
            </w:r>
            <w:r w:rsidRPr="00683513">
              <w:rPr>
                <w:rFonts w:ascii="Arial" w:hAnsi="Arial" w:cs="Arial"/>
              </w:rPr>
              <w:t>г. Ереван</w:t>
            </w:r>
            <w:r w:rsidRPr="00683513">
              <w:rPr>
                <w:rFonts w:ascii="Arial LatArm" w:hAnsi="Arial LatArm"/>
              </w:rPr>
              <w:t xml:space="preserve">, </w:t>
            </w:r>
            <w:r w:rsidRPr="00C90F08">
              <w:rPr>
                <w:rFonts w:ascii="Arial" w:hAnsi="Arial" w:cs="Arial"/>
              </w:rPr>
              <w:t>у</w:t>
            </w:r>
            <w:r w:rsidRPr="00683513">
              <w:rPr>
                <w:rFonts w:ascii="Arial" w:hAnsi="Arial" w:cs="Arial"/>
              </w:rPr>
              <w:t>л. Масис</w:t>
            </w:r>
            <w:r w:rsidRPr="00C90F08">
              <w:rPr>
                <w:rFonts w:ascii="Arial" w:hAnsi="Arial" w:cs="Arial"/>
              </w:rPr>
              <w:t>а</w:t>
            </w:r>
            <w:r w:rsidRPr="00683513">
              <w:rPr>
                <w:rFonts w:ascii="Arial LatArm" w:hAnsi="Arial LatArm"/>
              </w:rPr>
              <w:t xml:space="preserve"> 102, </w:t>
            </w:r>
          </w:p>
          <w:p w:rsidR="00971612" w:rsidRPr="00C90F08" w:rsidRDefault="00971612" w:rsidP="00D04A2A">
            <w:pPr>
              <w:widowControl w:val="0"/>
              <w:spacing w:after="120"/>
              <w:rPr>
                <w:rFonts w:ascii="Sylfaen" w:hAnsi="Sylfaen"/>
              </w:rPr>
            </w:pPr>
            <w:r w:rsidRPr="00C90F08">
              <w:rPr>
                <w:rFonts w:ascii="Arial" w:hAnsi="Arial" w:cs="Arial"/>
              </w:rPr>
              <w:t>Д</w:t>
            </w:r>
            <w:r w:rsidRPr="00683513">
              <w:rPr>
                <w:rFonts w:ascii="Arial" w:hAnsi="Arial" w:cs="Arial"/>
              </w:rPr>
              <w:t>оставк</w:t>
            </w:r>
            <w:r w:rsidRPr="00C90F08">
              <w:rPr>
                <w:rFonts w:ascii="Arial" w:hAnsi="Arial" w:cs="Arial"/>
              </w:rPr>
              <w:t>а</w:t>
            </w:r>
            <w:r w:rsidRPr="00683513">
              <w:rPr>
                <w:rFonts w:ascii="Arial LatArm" w:hAnsi="Arial LatArm"/>
              </w:rPr>
              <w:t xml:space="preserve"> </w:t>
            </w:r>
            <w:r w:rsidRPr="00683513">
              <w:rPr>
                <w:rFonts w:ascii="Arial" w:hAnsi="Arial" w:cs="Arial"/>
              </w:rPr>
              <w:t>товара</w:t>
            </w:r>
            <w:r w:rsidRPr="00C90F08">
              <w:rPr>
                <w:rFonts w:ascii="Arial" w:hAnsi="Arial" w:cs="Arial"/>
              </w:rPr>
              <w:t>, а также</w:t>
            </w:r>
            <w:r w:rsidRPr="00683513">
              <w:rPr>
                <w:rFonts w:ascii="Arial LatArm" w:hAnsi="Arial LatArm"/>
              </w:rPr>
              <w:t xml:space="preserve"> </w:t>
            </w:r>
            <w:r w:rsidRPr="00683513">
              <w:rPr>
                <w:rFonts w:ascii="Arial" w:hAnsi="Arial" w:cs="Arial"/>
              </w:rPr>
              <w:t>разгрузочные</w:t>
            </w:r>
            <w:r w:rsidRPr="00683513">
              <w:rPr>
                <w:rFonts w:ascii="Arial LatArm" w:hAnsi="Arial LatArm"/>
              </w:rPr>
              <w:t xml:space="preserve"> </w:t>
            </w:r>
            <w:r w:rsidRPr="00683513">
              <w:rPr>
                <w:rFonts w:ascii="Arial" w:hAnsi="Arial" w:cs="Arial"/>
              </w:rPr>
              <w:t>работы на склад</w:t>
            </w:r>
            <w:r w:rsidRPr="000D6FF5">
              <w:rPr>
                <w:rFonts w:ascii="Arial" w:hAnsi="Arial" w:cs="Arial"/>
              </w:rPr>
              <w:t>е</w:t>
            </w:r>
            <w:r w:rsidRPr="00683513">
              <w:rPr>
                <w:rFonts w:ascii="Arial LatArm" w:hAnsi="Arial LatArm"/>
              </w:rPr>
              <w:t xml:space="preserve"> </w:t>
            </w:r>
            <w:r>
              <w:rPr>
                <w:rFonts w:ascii="Arial" w:hAnsi="Arial" w:cs="Arial"/>
              </w:rPr>
              <w:t>П</w:t>
            </w:r>
            <w:r w:rsidRPr="00683513">
              <w:rPr>
                <w:rFonts w:ascii="Arial" w:hAnsi="Arial" w:cs="Arial"/>
              </w:rPr>
              <w:t>окупателя</w:t>
            </w:r>
            <w:r w:rsidRPr="00C90F08">
              <w:rPr>
                <w:rFonts w:ascii="Arial" w:hAnsi="Arial" w:cs="Arial"/>
              </w:rPr>
              <w:t>,</w:t>
            </w:r>
            <w:r w:rsidRPr="00683513">
              <w:rPr>
                <w:rFonts w:ascii="Arial LatArm" w:hAnsi="Arial LatArm"/>
              </w:rPr>
              <w:t xml:space="preserve"> </w:t>
            </w:r>
            <w:r w:rsidRPr="00683513">
              <w:rPr>
                <w:rFonts w:ascii="Arial" w:hAnsi="Arial" w:cs="Arial"/>
              </w:rPr>
              <w:t>осуществляется</w:t>
            </w:r>
            <w:r w:rsidRPr="00683513">
              <w:rPr>
                <w:rFonts w:ascii="Arial LatArm" w:hAnsi="Arial LatArm"/>
              </w:rPr>
              <w:t xml:space="preserve"> </w:t>
            </w:r>
            <w:r w:rsidRPr="00683513">
              <w:rPr>
                <w:rFonts w:ascii="Arial" w:hAnsi="Arial" w:cs="Arial"/>
              </w:rPr>
              <w:t>усилиями</w:t>
            </w:r>
            <w:r w:rsidRPr="00683513">
              <w:rPr>
                <w:rFonts w:ascii="Arial LatArm" w:hAnsi="Arial LatArm"/>
              </w:rPr>
              <w:t xml:space="preserve"> </w:t>
            </w:r>
            <w:r w:rsidRPr="00683513">
              <w:rPr>
                <w:rFonts w:ascii="Arial" w:hAnsi="Arial" w:cs="Arial"/>
              </w:rPr>
              <w:t>Продавца</w:t>
            </w:r>
            <w:r w:rsidRPr="00683513">
              <w:rPr>
                <w:rFonts w:ascii="Arial LatArm" w:hAnsi="Arial LatArm"/>
              </w:rPr>
              <w:t>.</w:t>
            </w:r>
          </w:p>
        </w:tc>
      </w:tr>
      <w:tr w:rsidR="00971612" w:rsidRPr="00576215" w:rsidTr="00971612">
        <w:trPr>
          <w:trHeight w:val="534"/>
          <w:jc w:val="center"/>
        </w:trPr>
        <w:tc>
          <w:tcPr>
            <w:tcW w:w="2773" w:type="dxa"/>
            <w:gridSpan w:val="2"/>
            <w:vMerge/>
            <w:vAlign w:val="center"/>
          </w:tcPr>
          <w:p w:rsidR="00971612" w:rsidRPr="007968B5" w:rsidRDefault="00971612" w:rsidP="00D04A2A">
            <w:pPr>
              <w:widowControl w:val="0"/>
              <w:spacing w:after="120"/>
              <w:jc w:val="center"/>
              <w:rPr>
                <w:rFonts w:ascii="GHEA Grapalat" w:hAnsi="GHEA Grapalat"/>
                <w:sz w:val="22"/>
                <w:szCs w:val="20"/>
              </w:rPr>
            </w:pPr>
          </w:p>
        </w:tc>
        <w:tc>
          <w:tcPr>
            <w:tcW w:w="12656" w:type="dxa"/>
            <w:gridSpan w:val="8"/>
            <w:vAlign w:val="center"/>
          </w:tcPr>
          <w:p w:rsidR="00971612" w:rsidRPr="00425D09" w:rsidRDefault="00971612" w:rsidP="00D04A2A">
            <w:pPr>
              <w:widowControl w:val="0"/>
              <w:jc w:val="both"/>
              <w:rPr>
                <w:rFonts w:ascii="Arial" w:hAnsi="Arial" w:cs="Arial"/>
              </w:rPr>
            </w:pPr>
            <w:r w:rsidRPr="00425D09">
              <w:rPr>
                <w:rFonts w:ascii="Arial" w:hAnsi="Arial" w:cs="Arial"/>
                <w:b/>
              </w:rPr>
              <w:t>С</w:t>
            </w:r>
            <w:r w:rsidRPr="00C90F08">
              <w:rPr>
                <w:rFonts w:ascii="Arial" w:hAnsi="Arial" w:cs="Arial"/>
                <w:b/>
              </w:rPr>
              <w:t>роки поставки</w:t>
            </w:r>
            <w:r w:rsidRPr="00C90F08">
              <w:rPr>
                <w:rFonts w:ascii="Arial" w:hAnsi="Arial" w:cs="Arial"/>
              </w:rPr>
              <w:t xml:space="preserve">  Согласно пункт</w:t>
            </w:r>
            <w:r w:rsidRPr="00425D09">
              <w:rPr>
                <w:rFonts w:ascii="Arial" w:hAnsi="Arial" w:cs="Arial"/>
              </w:rPr>
              <w:t>а</w:t>
            </w:r>
            <w:r w:rsidRPr="00C90F08">
              <w:rPr>
                <w:rFonts w:ascii="Arial" w:hAnsi="Arial" w:cs="Arial"/>
              </w:rPr>
              <w:t xml:space="preserve">  1.</w:t>
            </w:r>
            <w:r w:rsidRPr="00EA51A2">
              <w:rPr>
                <w:rFonts w:ascii="Arial" w:hAnsi="Arial" w:cs="Arial"/>
              </w:rPr>
              <w:t>5</w:t>
            </w:r>
            <w:r>
              <w:rPr>
                <w:rFonts w:ascii="Arial" w:hAnsi="Arial" w:cs="Arial"/>
              </w:rPr>
              <w:t xml:space="preserve"> данного договора</w:t>
            </w:r>
            <w:r w:rsidRPr="00425D09">
              <w:rPr>
                <w:rFonts w:ascii="Arial" w:hAnsi="Arial" w:cs="Arial"/>
              </w:rPr>
              <w:t>.</w:t>
            </w:r>
          </w:p>
        </w:tc>
      </w:tr>
      <w:tr w:rsidR="00971612" w:rsidRPr="00576215" w:rsidTr="00971612">
        <w:trPr>
          <w:trHeight w:val="705"/>
          <w:jc w:val="center"/>
        </w:trPr>
        <w:tc>
          <w:tcPr>
            <w:tcW w:w="2773" w:type="dxa"/>
            <w:gridSpan w:val="2"/>
            <w:vMerge/>
            <w:vAlign w:val="center"/>
          </w:tcPr>
          <w:p w:rsidR="00971612" w:rsidRPr="007968B5" w:rsidRDefault="00971612" w:rsidP="00D04A2A">
            <w:pPr>
              <w:widowControl w:val="0"/>
              <w:spacing w:after="120"/>
              <w:jc w:val="center"/>
              <w:rPr>
                <w:rFonts w:ascii="GHEA Grapalat" w:hAnsi="GHEA Grapalat"/>
                <w:sz w:val="22"/>
                <w:szCs w:val="20"/>
              </w:rPr>
            </w:pPr>
          </w:p>
        </w:tc>
        <w:tc>
          <w:tcPr>
            <w:tcW w:w="12656" w:type="dxa"/>
            <w:gridSpan w:val="8"/>
            <w:vAlign w:val="center"/>
          </w:tcPr>
          <w:p w:rsidR="00971612" w:rsidRPr="00F928E9" w:rsidRDefault="00971612" w:rsidP="00D04A2A">
            <w:pPr>
              <w:widowControl w:val="0"/>
              <w:jc w:val="both"/>
              <w:rPr>
                <w:rFonts w:ascii="Arial" w:hAnsi="Arial" w:cs="Arial"/>
              </w:rPr>
            </w:pPr>
            <w:r w:rsidRPr="00F928E9">
              <w:rPr>
                <w:rFonts w:ascii="Arial" w:hAnsi="Arial" w:cs="Arial"/>
              </w:rPr>
              <w:t>Поставляемые</w:t>
            </w:r>
            <w:r w:rsidRPr="00BE51DD">
              <w:rPr>
                <w:rFonts w:ascii="Arial" w:hAnsi="Arial" w:cs="Arial"/>
              </w:rPr>
              <w:t xml:space="preserve"> </w:t>
            </w:r>
            <w:r w:rsidRPr="00F928E9">
              <w:rPr>
                <w:rFonts w:ascii="Arial" w:hAnsi="Arial" w:cs="Arial"/>
              </w:rPr>
              <w:t>т</w:t>
            </w:r>
            <w:r w:rsidRPr="00BE51DD">
              <w:rPr>
                <w:rFonts w:ascii="Arial" w:hAnsi="Arial" w:cs="Arial"/>
              </w:rPr>
              <w:t>ов</w:t>
            </w:r>
            <w:r w:rsidRPr="00F928E9">
              <w:rPr>
                <w:rFonts w:ascii="Arial" w:hAnsi="Arial" w:cs="Arial"/>
              </w:rPr>
              <w:t>ары пройдут соответствующую проверку, которые должны соответствовать техническим характеристикам.</w:t>
            </w:r>
          </w:p>
        </w:tc>
      </w:tr>
    </w:tbl>
    <w:p w:rsidR="0061525D" w:rsidRPr="007C6E16" w:rsidRDefault="0061525D" w:rsidP="0061525D"/>
    <w:p w:rsidR="00971612" w:rsidRPr="00946667" w:rsidRDefault="00971612" w:rsidP="00971612">
      <w:pPr>
        <w:rPr>
          <w:rFonts w:ascii="GHEA Grapalat" w:hAnsi="GHEA Grapalat"/>
        </w:rPr>
      </w:pPr>
      <w:r w:rsidRPr="00935F4F">
        <w:rPr>
          <w:rFonts w:ascii="GHEA Grapalat" w:hAnsi="GHEA Grapalat"/>
        </w:rPr>
        <w:t xml:space="preserve">Согласно </w:t>
      </w:r>
      <w:r w:rsidRPr="00C90F08">
        <w:rPr>
          <w:rFonts w:ascii="GHEA Grapalat" w:hAnsi="GHEA Grapalat"/>
        </w:rPr>
        <w:t xml:space="preserve">пункта </w:t>
      </w:r>
      <w:r w:rsidRPr="00A0713C">
        <w:rPr>
          <w:rFonts w:ascii="GHEA Grapalat" w:hAnsi="GHEA Grapalat"/>
        </w:rPr>
        <w:t xml:space="preserve"> 5</w:t>
      </w:r>
      <w:r>
        <w:rPr>
          <w:rFonts w:ascii="GHEA Grapalat" w:hAnsi="GHEA Grapalat"/>
        </w:rPr>
        <w:t xml:space="preserve"> </w:t>
      </w:r>
      <w:r w:rsidRPr="00C90F08">
        <w:rPr>
          <w:rFonts w:ascii="GHEA Grapalat" w:hAnsi="GHEA Grapalat"/>
        </w:rPr>
        <w:t xml:space="preserve">, </w:t>
      </w:r>
      <w:r>
        <w:rPr>
          <w:rFonts w:ascii="GHEA Grapalat" w:hAnsi="GHEA Grapalat"/>
        </w:rPr>
        <w:t xml:space="preserve">статьи 13 </w:t>
      </w:r>
      <w:r w:rsidRPr="00C90F08">
        <w:rPr>
          <w:rFonts w:ascii="GHEA Grapalat" w:hAnsi="GHEA Grapalat"/>
        </w:rPr>
        <w:t xml:space="preserve"> </w:t>
      </w:r>
      <w:r>
        <w:rPr>
          <w:rFonts w:ascii="GHEA Grapalat" w:hAnsi="GHEA Grapalat"/>
        </w:rPr>
        <w:t xml:space="preserve">Закона РА о закупках </w:t>
      </w:r>
      <w:r w:rsidRPr="00C90F08">
        <w:rPr>
          <w:rFonts w:ascii="GHEA Grapalat" w:hAnsi="GHEA Grapalat"/>
        </w:rPr>
        <w:t>-</w:t>
      </w:r>
      <w:r w:rsidRPr="00935F4F">
        <w:rPr>
          <w:rFonts w:ascii="GHEA Grapalat" w:hAnsi="GHEA Grapalat"/>
        </w:rPr>
        <w:t xml:space="preserve"> если характеристики какого-либо предмета закупки содержат требование или ссылку на какой-либо товарный знак, торговое наименование, патент, эскиз или модель, страну происхождения или конкретный источник или изготовителя, следует понимать</w:t>
      </w:r>
      <w:r w:rsidRPr="00C90F08">
        <w:rPr>
          <w:rFonts w:ascii="GHEA Grapalat" w:hAnsi="GHEA Grapalat"/>
        </w:rPr>
        <w:t>-</w:t>
      </w:r>
      <w:r w:rsidRPr="00935F4F">
        <w:rPr>
          <w:rFonts w:ascii="GHEA Grapalat" w:hAnsi="GHEA Grapalat"/>
        </w:rPr>
        <w:t xml:space="preserve"> </w:t>
      </w:r>
      <w:r w:rsidRPr="00C90F08">
        <w:rPr>
          <w:rFonts w:ascii="GHEA Grapalat" w:hAnsi="GHEA Grapalat"/>
        </w:rPr>
        <w:t>&lt;&lt;</w:t>
      </w:r>
      <w:r w:rsidRPr="00935F4F">
        <w:rPr>
          <w:rFonts w:ascii="GHEA Grapalat" w:hAnsi="GHEA Grapalat"/>
        </w:rPr>
        <w:t>или эквивалент</w:t>
      </w:r>
      <w:r w:rsidRPr="00C90F08">
        <w:rPr>
          <w:rFonts w:ascii="GHEA Grapalat" w:hAnsi="GHEA Grapalat"/>
        </w:rPr>
        <w:t>&gt;&gt;</w:t>
      </w:r>
    </w:p>
    <w:p w:rsidR="00971612" w:rsidRPr="00946667" w:rsidRDefault="00971612" w:rsidP="00971612"/>
    <w:p w:rsidR="00971612" w:rsidRPr="00131729" w:rsidRDefault="00971612" w:rsidP="00971612">
      <w:pPr>
        <w:pStyle w:val="FootnoteText"/>
        <w:widowControl w:val="0"/>
        <w:jc w:val="both"/>
        <w:rPr>
          <w:rFonts w:ascii="GHEA Grapalat" w:hAnsi="GHEA Grapalat"/>
          <w:sz w:val="24"/>
          <w:szCs w:val="24"/>
        </w:rPr>
      </w:pPr>
      <w:r w:rsidRPr="00131729">
        <w:rPr>
          <w:rFonts w:ascii="GHEA Grapalat" w:hAnsi="GHEA Grapalat"/>
          <w:sz w:val="24"/>
          <w:szCs w:val="24"/>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rsidR="00971612" w:rsidRPr="007C6E16" w:rsidRDefault="00971612" w:rsidP="00971612"/>
    <w:p w:rsidR="0061525D" w:rsidRPr="007C6E16" w:rsidRDefault="0061525D" w:rsidP="0061525D"/>
    <w:p w:rsidR="0061525D" w:rsidRPr="00131729" w:rsidRDefault="0061525D" w:rsidP="0061525D">
      <w:pPr>
        <w:rPr>
          <w:rFonts w:ascii="GHEA Grapalat" w:hAnsi="GHEA Grapalat"/>
        </w:rPr>
      </w:pPr>
    </w:p>
    <w:p w:rsidR="0061525D" w:rsidRPr="007C6E16" w:rsidRDefault="0061525D" w:rsidP="0061525D"/>
    <w:p w:rsidR="0061525D" w:rsidRPr="007C6E16" w:rsidRDefault="0061525D" w:rsidP="0061525D"/>
    <w:p w:rsidR="0061525D" w:rsidRPr="007C6E16" w:rsidRDefault="0061525D" w:rsidP="0061525D"/>
    <w:p w:rsidR="0061525D" w:rsidRPr="007C6E16" w:rsidRDefault="0061525D" w:rsidP="0061525D"/>
    <w:p w:rsidR="0061525D" w:rsidRPr="007C6E16" w:rsidRDefault="0061525D" w:rsidP="0061525D"/>
    <w:p w:rsidR="0061525D" w:rsidRPr="007C6E16" w:rsidRDefault="0061525D" w:rsidP="0061525D"/>
    <w:p w:rsidR="0061525D" w:rsidRPr="007C6E16" w:rsidRDefault="0061525D" w:rsidP="0061525D"/>
    <w:p w:rsidR="0061525D" w:rsidRPr="007C6E16" w:rsidRDefault="0061525D" w:rsidP="0061525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760"/>
        <w:gridCol w:w="4343"/>
      </w:tblGrid>
      <w:tr w:rsidR="0061525D" w:rsidRPr="00DD2B43" w:rsidTr="00D04A2A">
        <w:trPr>
          <w:jc w:val="center"/>
        </w:trPr>
        <w:tc>
          <w:tcPr>
            <w:tcW w:w="4536" w:type="dxa"/>
          </w:tcPr>
          <w:p w:rsidR="0061525D" w:rsidRPr="00DD2B43" w:rsidRDefault="0061525D" w:rsidP="00D04A2A">
            <w:pPr>
              <w:widowControl w:val="0"/>
              <w:spacing w:after="160" w:line="360" w:lineRule="auto"/>
              <w:jc w:val="center"/>
              <w:rPr>
                <w:rFonts w:ascii="GHEA Grapalat" w:hAnsi="GHEA Grapalat" w:cs="Sylfaen"/>
                <w:b/>
                <w:bCs/>
              </w:rPr>
            </w:pPr>
            <w:r w:rsidRPr="00DD2B43">
              <w:rPr>
                <w:rFonts w:ascii="GHEA Grapalat" w:hAnsi="GHEA Grapalat"/>
                <w:b/>
              </w:rPr>
              <w:lastRenderedPageBreak/>
              <w:t xml:space="preserve">ПРОДАВЕЦ </w:t>
            </w:r>
          </w:p>
          <w:p w:rsidR="0061525D" w:rsidRPr="00DD2B43" w:rsidRDefault="0061525D" w:rsidP="00D04A2A">
            <w:pPr>
              <w:widowControl w:val="0"/>
              <w:spacing w:after="160" w:line="360" w:lineRule="auto"/>
              <w:jc w:val="center"/>
              <w:rPr>
                <w:rFonts w:ascii="GHEA Grapalat" w:hAnsi="GHEA Grapalat"/>
              </w:rPr>
            </w:pPr>
          </w:p>
          <w:p w:rsidR="0061525D" w:rsidRPr="00FE175A" w:rsidRDefault="0061525D" w:rsidP="00D04A2A">
            <w:pPr>
              <w:widowControl w:val="0"/>
              <w:jc w:val="center"/>
              <w:rPr>
                <w:rFonts w:ascii="GHEA Grapalat" w:hAnsi="GHEA Grapalat"/>
                <w:lang w:val="en-US"/>
              </w:rPr>
            </w:pPr>
            <w:r>
              <w:rPr>
                <w:rFonts w:ascii="GHEA Grapalat" w:hAnsi="GHEA Grapalat"/>
                <w:lang w:val="en-US"/>
              </w:rPr>
              <w:t>__________________________</w:t>
            </w:r>
          </w:p>
          <w:p w:rsidR="0061525D" w:rsidRPr="00FE175A" w:rsidRDefault="0061525D" w:rsidP="00D04A2A">
            <w:pPr>
              <w:widowControl w:val="0"/>
              <w:spacing w:after="160" w:line="360" w:lineRule="auto"/>
              <w:jc w:val="center"/>
              <w:rPr>
                <w:rFonts w:ascii="GHEA Grapalat" w:hAnsi="GHEA Grapalat"/>
                <w:sz w:val="16"/>
              </w:rPr>
            </w:pPr>
            <w:r w:rsidRPr="00FE175A">
              <w:rPr>
                <w:rFonts w:ascii="GHEA Grapalat" w:hAnsi="GHEA Grapalat"/>
                <w:sz w:val="16"/>
              </w:rPr>
              <w:t>/подпись/</w:t>
            </w:r>
          </w:p>
          <w:p w:rsidR="0061525D" w:rsidRPr="00DD2B43" w:rsidRDefault="0061525D" w:rsidP="00D04A2A">
            <w:pPr>
              <w:widowControl w:val="0"/>
              <w:spacing w:after="160" w:line="360" w:lineRule="auto"/>
              <w:jc w:val="center"/>
              <w:rPr>
                <w:rFonts w:ascii="GHEA Grapalat" w:hAnsi="GHEA Grapalat"/>
              </w:rPr>
            </w:pPr>
            <w:r w:rsidRPr="00DD2B43">
              <w:rPr>
                <w:rFonts w:ascii="GHEA Grapalat" w:hAnsi="GHEA Grapalat"/>
              </w:rPr>
              <w:t>М. П.</w:t>
            </w:r>
          </w:p>
        </w:tc>
        <w:tc>
          <w:tcPr>
            <w:tcW w:w="760" w:type="dxa"/>
          </w:tcPr>
          <w:p w:rsidR="0061525D" w:rsidRPr="00DD2B43" w:rsidRDefault="0061525D" w:rsidP="00D04A2A">
            <w:pPr>
              <w:widowControl w:val="0"/>
              <w:spacing w:after="160" w:line="360" w:lineRule="auto"/>
              <w:jc w:val="center"/>
              <w:rPr>
                <w:rFonts w:ascii="GHEA Grapalat" w:hAnsi="GHEA Grapalat"/>
              </w:rPr>
            </w:pPr>
          </w:p>
        </w:tc>
        <w:tc>
          <w:tcPr>
            <w:tcW w:w="4343" w:type="dxa"/>
          </w:tcPr>
          <w:p w:rsidR="0061525D" w:rsidRPr="00DD2B43" w:rsidRDefault="0061525D" w:rsidP="00D04A2A">
            <w:pPr>
              <w:widowControl w:val="0"/>
              <w:spacing w:after="160" w:line="360" w:lineRule="auto"/>
              <w:jc w:val="center"/>
              <w:rPr>
                <w:rFonts w:ascii="GHEA Grapalat" w:hAnsi="GHEA Grapalat" w:cs="Sylfaen"/>
                <w:b/>
                <w:bCs/>
              </w:rPr>
            </w:pPr>
            <w:r w:rsidRPr="00DD2B43">
              <w:rPr>
                <w:rFonts w:ascii="GHEA Grapalat" w:hAnsi="GHEA Grapalat"/>
                <w:b/>
              </w:rPr>
              <w:t>ПОКУПАТЕЛЬ</w:t>
            </w:r>
          </w:p>
          <w:p w:rsidR="0061525D" w:rsidRPr="00DD2B43" w:rsidRDefault="0061525D" w:rsidP="00D04A2A">
            <w:pPr>
              <w:widowControl w:val="0"/>
              <w:spacing w:after="160" w:line="360" w:lineRule="auto"/>
              <w:jc w:val="center"/>
              <w:rPr>
                <w:rFonts w:ascii="GHEA Grapalat" w:hAnsi="GHEA Grapalat"/>
              </w:rPr>
            </w:pPr>
          </w:p>
          <w:p w:rsidR="0061525D" w:rsidRPr="00FE175A" w:rsidRDefault="0061525D" w:rsidP="00D04A2A">
            <w:pPr>
              <w:widowControl w:val="0"/>
              <w:jc w:val="center"/>
              <w:rPr>
                <w:rFonts w:ascii="GHEA Grapalat" w:hAnsi="GHEA Grapalat"/>
                <w:lang w:val="en-US"/>
              </w:rPr>
            </w:pPr>
            <w:r>
              <w:rPr>
                <w:rFonts w:ascii="GHEA Grapalat" w:hAnsi="GHEA Grapalat"/>
                <w:lang w:val="en-US"/>
              </w:rPr>
              <w:t>__________________________</w:t>
            </w:r>
          </w:p>
          <w:p w:rsidR="0061525D" w:rsidRPr="00FE175A" w:rsidRDefault="0061525D" w:rsidP="00D04A2A">
            <w:pPr>
              <w:widowControl w:val="0"/>
              <w:spacing w:after="160" w:line="360" w:lineRule="auto"/>
              <w:jc w:val="center"/>
              <w:rPr>
                <w:rFonts w:ascii="GHEA Grapalat" w:hAnsi="GHEA Grapalat"/>
                <w:sz w:val="16"/>
              </w:rPr>
            </w:pPr>
            <w:r w:rsidRPr="00FE175A">
              <w:rPr>
                <w:rFonts w:ascii="GHEA Grapalat" w:hAnsi="GHEA Grapalat"/>
                <w:sz w:val="16"/>
              </w:rPr>
              <w:t>/подпись/</w:t>
            </w:r>
          </w:p>
          <w:p w:rsidR="0061525D" w:rsidRPr="00DD2B43" w:rsidRDefault="0061525D" w:rsidP="00D04A2A">
            <w:pPr>
              <w:widowControl w:val="0"/>
              <w:spacing w:after="160" w:line="360" w:lineRule="auto"/>
              <w:jc w:val="center"/>
              <w:rPr>
                <w:rFonts w:ascii="GHEA Grapalat" w:hAnsi="GHEA Grapalat"/>
              </w:rPr>
            </w:pPr>
            <w:r w:rsidRPr="00DD2B43">
              <w:rPr>
                <w:rFonts w:ascii="GHEA Grapalat" w:hAnsi="GHEA Grapalat"/>
              </w:rPr>
              <w:t>М. П.</w:t>
            </w:r>
          </w:p>
        </w:tc>
      </w:tr>
    </w:tbl>
    <w:p w:rsidR="0061525D" w:rsidRDefault="0061525D" w:rsidP="0061525D">
      <w:pPr>
        <w:widowControl w:val="0"/>
        <w:spacing w:after="160" w:line="360" w:lineRule="auto"/>
        <w:jc w:val="right"/>
        <w:rPr>
          <w:rFonts w:ascii="GHEA Grapalat" w:hAnsi="GHEA Grapalat"/>
        </w:rPr>
      </w:pPr>
    </w:p>
    <w:p w:rsidR="0061525D" w:rsidRPr="00AA5BD2" w:rsidRDefault="0061525D" w:rsidP="0061525D">
      <w:pPr>
        <w:jc w:val="right"/>
        <w:rPr>
          <w:rFonts w:ascii="GHEA Grapalat" w:hAnsi="GHEA Grapalat"/>
          <w:i/>
        </w:rPr>
      </w:pPr>
      <w:r w:rsidRPr="00AA5BD2">
        <w:rPr>
          <w:rFonts w:ascii="GHEA Grapalat" w:hAnsi="GHEA Grapalat"/>
        </w:rPr>
        <w:br w:type="page"/>
      </w:r>
      <w:r w:rsidRPr="00AA5BD2">
        <w:rPr>
          <w:rFonts w:ascii="GHEA Grapalat" w:hAnsi="GHEA Grapalat"/>
          <w:i/>
        </w:rPr>
        <w:lastRenderedPageBreak/>
        <w:t>Приложение № 2</w:t>
      </w:r>
    </w:p>
    <w:p w:rsidR="0061525D" w:rsidRPr="00AA5BD2" w:rsidRDefault="0061525D" w:rsidP="0061525D">
      <w:pPr>
        <w:widowControl w:val="0"/>
        <w:spacing w:after="160" w:line="276"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sidR="00971612" w:rsidRPr="006B18CD">
        <w:rPr>
          <w:rFonts w:ascii="GHEA Grapalat" w:hAnsi="GHEA Grapalat"/>
        </w:rPr>
        <w:t>ЕГС</w:t>
      </w:r>
      <w:r w:rsidR="00971612">
        <w:rPr>
          <w:rFonts w:ascii="GHEA Grapalat" w:hAnsi="GHEA Grapalat"/>
        </w:rPr>
        <w:t>-</w:t>
      </w:r>
      <w:r w:rsidR="00971612" w:rsidRPr="00C92C21">
        <w:rPr>
          <w:rFonts w:ascii="GHEA Grapalat" w:hAnsi="GHEA Grapalat"/>
        </w:rPr>
        <w:t>HMA-APDzB</w:t>
      </w:r>
      <w:r w:rsidR="00971612">
        <w:rPr>
          <w:rFonts w:ascii="GHEA Grapalat" w:hAnsi="GHEA Grapalat"/>
        </w:rPr>
        <w:t>-</w:t>
      </w:r>
      <w:r w:rsidR="00971612" w:rsidRPr="007C6E16">
        <w:rPr>
          <w:rFonts w:ascii="GHEA Grapalat" w:hAnsi="GHEA Grapalat"/>
        </w:rPr>
        <w:t>21</w:t>
      </w:r>
      <w:r w:rsidR="00971612">
        <w:rPr>
          <w:rFonts w:ascii="GHEA Grapalat" w:hAnsi="GHEA Grapalat"/>
        </w:rPr>
        <w:t>/</w:t>
      </w:r>
      <w:r w:rsidR="00D3537F" w:rsidRPr="00D3537F">
        <w:rPr>
          <w:rFonts w:ascii="GHEA Grapalat" w:hAnsi="GHEA Grapalat"/>
        </w:rPr>
        <w:t>4</w:t>
      </w:r>
      <w:r w:rsidR="00971612" w:rsidRPr="00413E59">
        <w:rPr>
          <w:rFonts w:ascii="GHEA Grapalat" w:hAnsi="GHEA Grapalat"/>
        </w:rPr>
        <w:t xml:space="preserve">  </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0D6FF5">
        <w:rPr>
          <w:rFonts w:ascii="GHEA Grapalat" w:hAnsi="GHEA Grapalat"/>
          <w:i/>
        </w:rPr>
        <w:t>2</w:t>
      </w:r>
      <w:r w:rsidRPr="00555CA8">
        <w:rPr>
          <w:rFonts w:ascii="GHEA Grapalat" w:hAnsi="GHEA Grapalat"/>
          <w:i/>
        </w:rPr>
        <w:t>1</w:t>
      </w:r>
      <w:r w:rsidRPr="007C6E16">
        <w:rPr>
          <w:rFonts w:ascii="GHEA Grapalat" w:hAnsi="GHEA Grapalat"/>
          <w:i/>
        </w:rPr>
        <w:t xml:space="preserve"> </w:t>
      </w:r>
      <w:r w:rsidRPr="00AA5BD2">
        <w:rPr>
          <w:rFonts w:ascii="GHEA Grapalat" w:hAnsi="GHEA Grapalat"/>
          <w:i/>
        </w:rPr>
        <w:t>г.</w:t>
      </w:r>
    </w:p>
    <w:p w:rsidR="0061525D" w:rsidRPr="00016450" w:rsidRDefault="0061525D" w:rsidP="0061525D">
      <w:pPr>
        <w:widowControl w:val="0"/>
        <w:spacing w:after="160"/>
        <w:jc w:val="center"/>
        <w:rPr>
          <w:rFonts w:ascii="GHEA Grapalat" w:hAnsi="GHEA Grapalat"/>
        </w:rPr>
      </w:pPr>
      <w:r>
        <w:rPr>
          <w:rFonts w:ascii="GHEA Grapalat" w:hAnsi="GHEA Grapalat"/>
        </w:rPr>
        <w:t>ГРАФИК ОПЛАТЫ</w:t>
      </w:r>
    </w:p>
    <w:p w:rsidR="0061525D" w:rsidRPr="00016450" w:rsidRDefault="0061525D" w:rsidP="0061525D">
      <w:pPr>
        <w:widowControl w:val="0"/>
        <w:spacing w:after="160"/>
        <w:jc w:val="right"/>
        <w:rPr>
          <w:rFonts w:ascii="GHEA Grapalat" w:hAnsi="GHEA Grapalat"/>
        </w:rPr>
      </w:pPr>
      <w:r w:rsidRPr="00016450">
        <w:rPr>
          <w:rFonts w:ascii="GHEA Grapalat" w:hAnsi="GHEA Grapalat"/>
        </w:rPr>
        <w:t>драмов РА</w:t>
      </w:r>
    </w:p>
    <w:tbl>
      <w:tblPr>
        <w:tblW w:w="15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8"/>
        <w:gridCol w:w="2315"/>
        <w:gridCol w:w="3360"/>
        <w:gridCol w:w="6805"/>
        <w:gridCol w:w="1184"/>
      </w:tblGrid>
      <w:tr w:rsidR="0061525D" w:rsidRPr="00576215" w:rsidTr="00D04A2A">
        <w:trPr>
          <w:jc w:val="center"/>
        </w:trPr>
        <w:tc>
          <w:tcPr>
            <w:tcW w:w="15952" w:type="dxa"/>
            <w:gridSpan w:val="5"/>
            <w:vAlign w:val="center"/>
          </w:tcPr>
          <w:p w:rsidR="0061525D" w:rsidRPr="001C4292" w:rsidRDefault="0061525D" w:rsidP="00D04A2A">
            <w:pPr>
              <w:widowControl w:val="0"/>
              <w:spacing w:after="120"/>
              <w:jc w:val="center"/>
              <w:rPr>
                <w:rFonts w:ascii="GHEA Grapalat" w:hAnsi="GHEA Grapalat"/>
                <w:szCs w:val="20"/>
              </w:rPr>
            </w:pPr>
            <w:r w:rsidRPr="001C4292">
              <w:rPr>
                <w:rFonts w:ascii="GHEA Grapalat" w:hAnsi="GHEA Grapalat"/>
                <w:szCs w:val="20"/>
              </w:rPr>
              <w:t>Товар</w:t>
            </w:r>
          </w:p>
        </w:tc>
      </w:tr>
      <w:tr w:rsidR="0061525D" w:rsidRPr="00576215" w:rsidTr="00D04A2A">
        <w:trPr>
          <w:jc w:val="center"/>
        </w:trPr>
        <w:tc>
          <w:tcPr>
            <w:tcW w:w="0" w:type="auto"/>
            <w:vAlign w:val="center"/>
          </w:tcPr>
          <w:p w:rsidR="0061525D" w:rsidRPr="00E9005B" w:rsidRDefault="0061525D" w:rsidP="00D04A2A">
            <w:pPr>
              <w:widowControl w:val="0"/>
              <w:spacing w:after="120"/>
              <w:jc w:val="center"/>
              <w:rPr>
                <w:rFonts w:ascii="GHEA Grapalat" w:hAnsi="GHEA Grapalat"/>
                <w:szCs w:val="20"/>
              </w:rPr>
            </w:pPr>
            <w:r w:rsidRPr="00E9005B">
              <w:rPr>
                <w:rFonts w:ascii="GHEA Grapalat" w:hAnsi="GHEA Grapalat"/>
                <w:szCs w:val="20"/>
              </w:rPr>
              <w:t>номер предусмотренного приглашением лота</w:t>
            </w:r>
          </w:p>
        </w:tc>
        <w:tc>
          <w:tcPr>
            <w:tcW w:w="2315" w:type="dxa"/>
            <w:vAlign w:val="center"/>
          </w:tcPr>
          <w:p w:rsidR="0061525D" w:rsidRPr="00E9005B" w:rsidRDefault="0061525D" w:rsidP="00D04A2A">
            <w:pPr>
              <w:widowControl w:val="0"/>
              <w:spacing w:after="120"/>
              <w:jc w:val="center"/>
              <w:rPr>
                <w:rFonts w:ascii="GHEA Grapalat" w:hAnsi="GHEA Grapalat"/>
                <w:szCs w:val="20"/>
              </w:rPr>
            </w:pPr>
            <w:r w:rsidRPr="00E9005B">
              <w:rPr>
                <w:rFonts w:ascii="GHEA Grapalat" w:hAnsi="GHEA Grapalat"/>
                <w:szCs w:val="20"/>
              </w:rPr>
              <w:t>промежуточный код, предусмотренный планом закупок по классификации ЕЗК (CPV)</w:t>
            </w:r>
          </w:p>
        </w:tc>
        <w:tc>
          <w:tcPr>
            <w:tcW w:w="3360" w:type="dxa"/>
            <w:vAlign w:val="center"/>
          </w:tcPr>
          <w:p w:rsidR="0061525D" w:rsidRPr="00E9005B" w:rsidRDefault="0061525D" w:rsidP="00D04A2A">
            <w:pPr>
              <w:widowControl w:val="0"/>
              <w:spacing w:after="120"/>
              <w:jc w:val="center"/>
              <w:rPr>
                <w:rFonts w:ascii="GHEA Grapalat" w:hAnsi="GHEA Grapalat"/>
                <w:szCs w:val="20"/>
              </w:rPr>
            </w:pPr>
            <w:r w:rsidRPr="00E9005B">
              <w:rPr>
                <w:rFonts w:ascii="GHEA Grapalat" w:hAnsi="GHEA Grapalat"/>
                <w:szCs w:val="20"/>
              </w:rPr>
              <w:t>наименование</w:t>
            </w:r>
          </w:p>
        </w:tc>
        <w:tc>
          <w:tcPr>
            <w:tcW w:w="7989" w:type="dxa"/>
            <w:gridSpan w:val="2"/>
            <w:vAlign w:val="center"/>
          </w:tcPr>
          <w:p w:rsidR="0061525D" w:rsidRPr="00E9005B" w:rsidRDefault="0061525D" w:rsidP="00D04A2A">
            <w:pPr>
              <w:widowControl w:val="0"/>
              <w:spacing w:after="120"/>
              <w:jc w:val="center"/>
              <w:rPr>
                <w:rFonts w:ascii="GHEA Grapalat" w:hAnsi="GHEA Grapalat"/>
                <w:szCs w:val="20"/>
              </w:rPr>
            </w:pPr>
            <w:r w:rsidRPr="00E9005B">
              <w:rPr>
                <w:rFonts w:ascii="GHEA Grapalat" w:hAnsi="GHEA Grapalat"/>
                <w:szCs w:val="20"/>
              </w:rPr>
              <w:t>Оплату товара предусматривается произвести в 20</w:t>
            </w:r>
            <w:r w:rsidRPr="000D6FF5">
              <w:rPr>
                <w:rFonts w:ascii="GHEA Grapalat" w:hAnsi="GHEA Grapalat"/>
                <w:szCs w:val="20"/>
              </w:rPr>
              <w:t>2</w:t>
            </w:r>
            <w:r w:rsidRPr="007C6E16">
              <w:rPr>
                <w:rFonts w:ascii="GHEA Grapalat" w:hAnsi="GHEA Grapalat"/>
                <w:szCs w:val="20"/>
              </w:rPr>
              <w:t>1</w:t>
            </w:r>
            <w:r>
              <w:rPr>
                <w:rFonts w:ascii="GHEA Grapalat" w:hAnsi="GHEA Grapalat"/>
                <w:szCs w:val="20"/>
              </w:rPr>
              <w:t>г</w:t>
            </w:r>
            <w:r w:rsidRPr="00E9005B">
              <w:rPr>
                <w:rFonts w:ascii="GHEA Grapalat" w:hAnsi="GHEA Grapalat"/>
                <w:szCs w:val="20"/>
              </w:rPr>
              <w:t xml:space="preserve">, </w:t>
            </w:r>
          </w:p>
          <w:p w:rsidR="0061525D" w:rsidRPr="00E9005B" w:rsidRDefault="0061525D" w:rsidP="00D04A2A">
            <w:pPr>
              <w:widowControl w:val="0"/>
              <w:spacing w:after="120"/>
              <w:jc w:val="center"/>
              <w:rPr>
                <w:rFonts w:ascii="GHEA Grapalat" w:hAnsi="GHEA Grapalat"/>
                <w:szCs w:val="20"/>
              </w:rPr>
            </w:pPr>
          </w:p>
        </w:tc>
      </w:tr>
      <w:tr w:rsidR="00D3537F" w:rsidRPr="00576215" w:rsidTr="00D04A2A">
        <w:trPr>
          <w:trHeight w:val="777"/>
          <w:jc w:val="center"/>
        </w:trPr>
        <w:tc>
          <w:tcPr>
            <w:tcW w:w="0" w:type="auto"/>
            <w:vAlign w:val="center"/>
          </w:tcPr>
          <w:p w:rsidR="00D3537F" w:rsidRDefault="00D3537F" w:rsidP="00D3537F">
            <w:pPr>
              <w:jc w:val="center"/>
              <w:rPr>
                <w:rFonts w:ascii="Arial Unicode" w:hAnsi="Arial Unicode" w:cs="Calibri"/>
                <w:sz w:val="22"/>
                <w:szCs w:val="22"/>
              </w:rPr>
            </w:pPr>
            <w:r>
              <w:rPr>
                <w:rFonts w:ascii="Arial Unicode" w:hAnsi="Arial Unicode" w:cs="Calibri"/>
                <w:sz w:val="22"/>
                <w:szCs w:val="22"/>
              </w:rPr>
              <w:t>1</w:t>
            </w:r>
          </w:p>
        </w:tc>
        <w:tc>
          <w:tcPr>
            <w:tcW w:w="2315" w:type="dxa"/>
            <w:vAlign w:val="center"/>
          </w:tcPr>
          <w:p w:rsidR="00D3537F" w:rsidRPr="00D3537F" w:rsidRDefault="00D3537F" w:rsidP="00D3537F">
            <w:pPr>
              <w:jc w:val="center"/>
              <w:rPr>
                <w:rFonts w:ascii="Arial Unicode" w:hAnsi="Arial Unicode" w:cs="Arial"/>
                <w:sz w:val="22"/>
                <w:szCs w:val="22"/>
              </w:rPr>
            </w:pPr>
            <w:r w:rsidRPr="00D3537F">
              <w:rPr>
                <w:rFonts w:ascii="Arial Unicode" w:hAnsi="Arial Unicode" w:cs="Arial"/>
                <w:sz w:val="22"/>
                <w:szCs w:val="22"/>
              </w:rPr>
              <w:t>44311210</w:t>
            </w:r>
          </w:p>
        </w:tc>
        <w:tc>
          <w:tcPr>
            <w:tcW w:w="3360" w:type="dxa"/>
            <w:vAlign w:val="center"/>
          </w:tcPr>
          <w:p w:rsidR="00D3537F" w:rsidRPr="00D3537F" w:rsidRDefault="00D3537F" w:rsidP="00D3537F">
            <w:pPr>
              <w:jc w:val="center"/>
              <w:rPr>
                <w:rFonts w:ascii="Arial LatArm" w:hAnsi="Arial LatArm" w:cs="Calibri"/>
                <w:color w:val="000000"/>
                <w:sz w:val="22"/>
              </w:rPr>
            </w:pPr>
            <w:r w:rsidRPr="00D3537F">
              <w:rPr>
                <w:rFonts w:ascii="Calibri" w:hAnsi="Calibri" w:cs="Calibri"/>
                <w:color w:val="000000"/>
                <w:sz w:val="22"/>
              </w:rPr>
              <w:t>Уголок</w:t>
            </w:r>
            <w:r w:rsidRPr="00D3537F">
              <w:rPr>
                <w:rFonts w:ascii="Arial LatArm" w:hAnsi="Arial LatArm" w:cs="Calibri"/>
                <w:color w:val="000000"/>
                <w:sz w:val="22"/>
              </w:rPr>
              <w:t xml:space="preserve">  45*45*4</w:t>
            </w:r>
            <w:r w:rsidRPr="00D3537F">
              <w:rPr>
                <w:rFonts w:ascii="Calibri" w:hAnsi="Calibri" w:cs="Calibri"/>
                <w:color w:val="000000"/>
                <w:sz w:val="22"/>
              </w:rPr>
              <w:t>мм</w:t>
            </w:r>
            <w:r w:rsidRPr="00D3537F">
              <w:rPr>
                <w:rFonts w:ascii="Arial LatArm" w:hAnsi="Arial LatArm" w:cs="Calibri"/>
                <w:color w:val="000000"/>
                <w:sz w:val="22"/>
              </w:rPr>
              <w:t>,</w:t>
            </w:r>
          </w:p>
        </w:tc>
        <w:tc>
          <w:tcPr>
            <w:tcW w:w="6805" w:type="dxa"/>
            <w:vAlign w:val="center"/>
          </w:tcPr>
          <w:p w:rsidR="00D3537F" w:rsidRPr="00950A53" w:rsidRDefault="00D3537F" w:rsidP="00D3537F">
            <w:pPr>
              <w:widowControl w:val="0"/>
              <w:spacing w:after="120"/>
              <w:ind w:right="-7"/>
              <w:jc w:val="center"/>
              <w:rPr>
                <w:rFonts w:ascii="GHEA Grapalat" w:hAnsi="GHEA Grapalat"/>
                <w:sz w:val="22"/>
                <w:szCs w:val="22"/>
              </w:rPr>
            </w:pPr>
            <w:r w:rsidRPr="00950A53">
              <w:rPr>
                <w:rFonts w:ascii="GHEA Grapalat" w:hAnsi="GHEA Grapalat"/>
                <w:sz w:val="22"/>
                <w:szCs w:val="22"/>
              </w:rPr>
              <w:t>Оплата производится в течение 20 (двадцати) банковских дней с момента принятия Покупателем товара.</w:t>
            </w:r>
          </w:p>
        </w:tc>
        <w:tc>
          <w:tcPr>
            <w:tcW w:w="1184" w:type="dxa"/>
            <w:vAlign w:val="center"/>
          </w:tcPr>
          <w:p w:rsidR="00D3537F" w:rsidRPr="00576215" w:rsidRDefault="00D3537F" w:rsidP="00D3537F">
            <w:pPr>
              <w:widowControl w:val="0"/>
              <w:spacing w:after="120"/>
              <w:ind w:right="-1"/>
              <w:jc w:val="center"/>
              <w:rPr>
                <w:rFonts w:ascii="GHEA Grapalat" w:hAnsi="GHEA Grapalat"/>
                <w:sz w:val="20"/>
                <w:szCs w:val="20"/>
              </w:rPr>
            </w:pPr>
            <w:r>
              <w:rPr>
                <w:rFonts w:ascii="GHEA Grapalat" w:hAnsi="GHEA Grapalat"/>
                <w:sz w:val="20"/>
                <w:szCs w:val="20"/>
                <w:lang w:val="en-US"/>
              </w:rPr>
              <w:t>100</w:t>
            </w:r>
            <w:r w:rsidRPr="00576215">
              <w:rPr>
                <w:rFonts w:ascii="GHEA Grapalat" w:hAnsi="GHEA Grapalat"/>
                <w:sz w:val="20"/>
                <w:szCs w:val="20"/>
              </w:rPr>
              <w:t>%</w:t>
            </w:r>
          </w:p>
        </w:tc>
      </w:tr>
      <w:tr w:rsidR="00D3537F" w:rsidRPr="00576215" w:rsidTr="00D04A2A">
        <w:trPr>
          <w:jc w:val="center"/>
        </w:trPr>
        <w:tc>
          <w:tcPr>
            <w:tcW w:w="0" w:type="auto"/>
            <w:vAlign w:val="center"/>
          </w:tcPr>
          <w:p w:rsidR="00D3537F" w:rsidRDefault="00D3537F" w:rsidP="00D3537F">
            <w:pPr>
              <w:jc w:val="center"/>
              <w:rPr>
                <w:rFonts w:ascii="Arial Unicode" w:hAnsi="Arial Unicode" w:cs="Calibri"/>
                <w:sz w:val="22"/>
                <w:szCs w:val="22"/>
              </w:rPr>
            </w:pPr>
            <w:r>
              <w:rPr>
                <w:rFonts w:ascii="Arial Unicode" w:hAnsi="Arial Unicode" w:cs="Calibri"/>
                <w:sz w:val="22"/>
                <w:szCs w:val="22"/>
              </w:rPr>
              <w:t>2</w:t>
            </w:r>
          </w:p>
        </w:tc>
        <w:tc>
          <w:tcPr>
            <w:tcW w:w="2315" w:type="dxa"/>
            <w:vAlign w:val="center"/>
          </w:tcPr>
          <w:p w:rsidR="00D3537F" w:rsidRPr="00D3537F" w:rsidRDefault="00D3537F" w:rsidP="00D3537F">
            <w:pPr>
              <w:jc w:val="center"/>
              <w:rPr>
                <w:rFonts w:ascii="Arial Unicode" w:hAnsi="Arial Unicode" w:cs="Arial"/>
                <w:sz w:val="22"/>
                <w:szCs w:val="22"/>
              </w:rPr>
            </w:pPr>
            <w:r w:rsidRPr="00D3537F">
              <w:rPr>
                <w:rFonts w:ascii="Arial Unicode" w:hAnsi="Arial Unicode" w:cs="Arial"/>
                <w:sz w:val="22"/>
                <w:szCs w:val="22"/>
              </w:rPr>
              <w:t>44331300/1</w:t>
            </w:r>
          </w:p>
        </w:tc>
        <w:tc>
          <w:tcPr>
            <w:tcW w:w="3360" w:type="dxa"/>
            <w:vAlign w:val="center"/>
          </w:tcPr>
          <w:p w:rsidR="00D3537F" w:rsidRPr="00D3537F" w:rsidRDefault="00D3537F" w:rsidP="00D3537F">
            <w:pPr>
              <w:jc w:val="center"/>
              <w:rPr>
                <w:rFonts w:ascii="Arial LatArm" w:hAnsi="Arial LatArm" w:cs="Calibri"/>
                <w:sz w:val="22"/>
              </w:rPr>
            </w:pPr>
            <w:r w:rsidRPr="00D3537F">
              <w:rPr>
                <w:rFonts w:ascii="Calibri" w:hAnsi="Calibri" w:cs="Calibri"/>
                <w:sz w:val="22"/>
              </w:rPr>
              <w:t>Проволока</w:t>
            </w:r>
            <w:r w:rsidRPr="00D3537F">
              <w:rPr>
                <w:rFonts w:ascii="Arial LatArm" w:hAnsi="Arial LatArm" w:cs="Calibri"/>
                <w:sz w:val="22"/>
              </w:rPr>
              <w:t xml:space="preserve"> </w:t>
            </w:r>
            <w:r w:rsidRPr="00D3537F">
              <w:rPr>
                <w:rFonts w:ascii="Calibri" w:hAnsi="Calibri" w:cs="Calibri"/>
                <w:sz w:val="22"/>
              </w:rPr>
              <w:t>неотожженная</w:t>
            </w:r>
          </w:p>
        </w:tc>
        <w:tc>
          <w:tcPr>
            <w:tcW w:w="6805" w:type="dxa"/>
            <w:vAlign w:val="center"/>
          </w:tcPr>
          <w:p w:rsidR="00D3537F" w:rsidRPr="00950A53" w:rsidRDefault="00D3537F" w:rsidP="00D3537F">
            <w:pPr>
              <w:widowControl w:val="0"/>
              <w:spacing w:after="120"/>
              <w:ind w:right="-7"/>
              <w:jc w:val="center"/>
              <w:rPr>
                <w:rFonts w:ascii="GHEA Grapalat" w:hAnsi="GHEA Grapalat"/>
                <w:sz w:val="22"/>
                <w:szCs w:val="22"/>
              </w:rPr>
            </w:pPr>
            <w:r w:rsidRPr="00950A53">
              <w:rPr>
                <w:rFonts w:ascii="GHEA Grapalat" w:hAnsi="GHEA Grapalat"/>
                <w:sz w:val="22"/>
                <w:szCs w:val="22"/>
              </w:rPr>
              <w:t>Оплата производится в течение 20 (двадцати) банковских дней с момента принятия Покупателем товара.</w:t>
            </w:r>
          </w:p>
        </w:tc>
        <w:tc>
          <w:tcPr>
            <w:tcW w:w="1184" w:type="dxa"/>
            <w:vAlign w:val="center"/>
          </w:tcPr>
          <w:p w:rsidR="00D3537F" w:rsidRDefault="00D3537F" w:rsidP="00D3537F">
            <w:pPr>
              <w:jc w:val="center"/>
            </w:pPr>
            <w:r w:rsidRPr="001749C1">
              <w:rPr>
                <w:rFonts w:ascii="GHEA Grapalat" w:hAnsi="GHEA Grapalat"/>
                <w:sz w:val="20"/>
                <w:szCs w:val="20"/>
                <w:lang w:val="en-US"/>
              </w:rPr>
              <w:t>100</w:t>
            </w:r>
            <w:r w:rsidRPr="001749C1">
              <w:rPr>
                <w:rFonts w:ascii="GHEA Grapalat" w:hAnsi="GHEA Grapalat"/>
                <w:sz w:val="20"/>
                <w:szCs w:val="20"/>
              </w:rPr>
              <w:t>%</w:t>
            </w:r>
          </w:p>
        </w:tc>
      </w:tr>
      <w:tr w:rsidR="00D3537F" w:rsidRPr="00576215" w:rsidTr="00D04A2A">
        <w:trPr>
          <w:jc w:val="center"/>
        </w:trPr>
        <w:tc>
          <w:tcPr>
            <w:tcW w:w="0" w:type="auto"/>
            <w:vAlign w:val="center"/>
          </w:tcPr>
          <w:p w:rsidR="00D3537F" w:rsidRDefault="00D3537F" w:rsidP="00D3537F">
            <w:pPr>
              <w:jc w:val="center"/>
              <w:rPr>
                <w:rFonts w:ascii="Arial Unicode" w:hAnsi="Arial Unicode" w:cs="Calibri"/>
                <w:sz w:val="22"/>
                <w:szCs w:val="22"/>
              </w:rPr>
            </w:pPr>
            <w:r>
              <w:rPr>
                <w:rFonts w:ascii="Arial Unicode" w:hAnsi="Arial Unicode" w:cs="Calibri"/>
                <w:sz w:val="22"/>
                <w:szCs w:val="22"/>
              </w:rPr>
              <w:t>3</w:t>
            </w:r>
          </w:p>
        </w:tc>
        <w:tc>
          <w:tcPr>
            <w:tcW w:w="2315" w:type="dxa"/>
            <w:vAlign w:val="center"/>
          </w:tcPr>
          <w:p w:rsidR="00D3537F" w:rsidRPr="00D3537F" w:rsidRDefault="00D3537F" w:rsidP="00D3537F">
            <w:pPr>
              <w:jc w:val="center"/>
              <w:rPr>
                <w:rFonts w:ascii="Arial Unicode" w:hAnsi="Arial Unicode" w:cs="Arial"/>
                <w:sz w:val="22"/>
                <w:szCs w:val="22"/>
              </w:rPr>
            </w:pPr>
            <w:r w:rsidRPr="00D3537F">
              <w:rPr>
                <w:rFonts w:ascii="Arial Unicode" w:hAnsi="Arial Unicode" w:cs="Arial"/>
                <w:sz w:val="22"/>
                <w:szCs w:val="22"/>
              </w:rPr>
              <w:t>44311210</w:t>
            </w:r>
          </w:p>
        </w:tc>
        <w:tc>
          <w:tcPr>
            <w:tcW w:w="3360" w:type="dxa"/>
            <w:vAlign w:val="center"/>
          </w:tcPr>
          <w:p w:rsidR="00D3537F" w:rsidRPr="00D3537F" w:rsidRDefault="00D3537F" w:rsidP="00D3537F">
            <w:pPr>
              <w:jc w:val="center"/>
              <w:rPr>
                <w:rFonts w:ascii="Arial LatArm" w:hAnsi="Arial LatArm" w:cs="Calibri"/>
                <w:sz w:val="22"/>
              </w:rPr>
            </w:pPr>
            <w:r w:rsidRPr="00D3537F">
              <w:rPr>
                <w:rFonts w:ascii="Calibri" w:hAnsi="Calibri" w:cs="Calibri"/>
                <w:sz w:val="22"/>
              </w:rPr>
              <w:t>Катанка</w:t>
            </w:r>
            <w:r w:rsidRPr="00D3537F">
              <w:rPr>
                <w:rFonts w:ascii="Arial LatArm" w:hAnsi="Arial LatArm" w:cs="Calibri"/>
                <w:sz w:val="22"/>
              </w:rPr>
              <w:t xml:space="preserve"> </w:t>
            </w:r>
            <w:r w:rsidRPr="00D3537F">
              <w:rPr>
                <w:rFonts w:ascii="Calibri" w:hAnsi="Calibri" w:cs="Calibri"/>
                <w:sz w:val="22"/>
              </w:rPr>
              <w:t>Ф</w:t>
            </w:r>
            <w:r w:rsidRPr="00D3537F">
              <w:rPr>
                <w:rFonts w:ascii="Arial LatArm" w:hAnsi="Arial LatArm" w:cs="Calibri"/>
                <w:sz w:val="22"/>
              </w:rPr>
              <w:t xml:space="preserve"> 6</w:t>
            </w:r>
            <w:r w:rsidRPr="00D3537F">
              <w:rPr>
                <w:rFonts w:ascii="Calibri" w:hAnsi="Calibri" w:cs="Calibri"/>
                <w:sz w:val="22"/>
              </w:rPr>
              <w:t>мм</w:t>
            </w:r>
            <w:r w:rsidRPr="00D3537F">
              <w:rPr>
                <w:rFonts w:ascii="Arial LatArm" w:hAnsi="Arial LatArm" w:cs="Calibri"/>
                <w:sz w:val="22"/>
              </w:rPr>
              <w:t>,</w:t>
            </w:r>
          </w:p>
        </w:tc>
        <w:tc>
          <w:tcPr>
            <w:tcW w:w="6805" w:type="dxa"/>
            <w:vAlign w:val="center"/>
          </w:tcPr>
          <w:p w:rsidR="00D3537F" w:rsidRPr="00950A53" w:rsidRDefault="00D3537F" w:rsidP="00D3537F">
            <w:pPr>
              <w:widowControl w:val="0"/>
              <w:spacing w:after="120"/>
              <w:ind w:right="-7"/>
              <w:jc w:val="center"/>
              <w:rPr>
                <w:rFonts w:ascii="GHEA Grapalat" w:hAnsi="GHEA Grapalat"/>
                <w:sz w:val="22"/>
                <w:szCs w:val="22"/>
              </w:rPr>
            </w:pPr>
            <w:r w:rsidRPr="00950A53">
              <w:rPr>
                <w:rFonts w:ascii="GHEA Grapalat" w:hAnsi="GHEA Grapalat"/>
                <w:sz w:val="22"/>
                <w:szCs w:val="22"/>
              </w:rPr>
              <w:t>Оплата производится в течение 20 (двадцати) банковских дней с момента принятия Покупателем товара.</w:t>
            </w:r>
          </w:p>
        </w:tc>
        <w:tc>
          <w:tcPr>
            <w:tcW w:w="1184" w:type="dxa"/>
            <w:vAlign w:val="center"/>
          </w:tcPr>
          <w:p w:rsidR="00D3537F" w:rsidRDefault="00D3537F" w:rsidP="00D3537F">
            <w:pPr>
              <w:jc w:val="center"/>
            </w:pPr>
            <w:r w:rsidRPr="001749C1">
              <w:rPr>
                <w:rFonts w:ascii="GHEA Grapalat" w:hAnsi="GHEA Grapalat"/>
                <w:sz w:val="20"/>
                <w:szCs w:val="20"/>
                <w:lang w:val="en-US"/>
              </w:rPr>
              <w:t>100</w:t>
            </w:r>
            <w:r w:rsidRPr="001749C1">
              <w:rPr>
                <w:rFonts w:ascii="GHEA Grapalat" w:hAnsi="GHEA Grapalat"/>
                <w:sz w:val="20"/>
                <w:szCs w:val="20"/>
              </w:rPr>
              <w:t>%</w:t>
            </w:r>
          </w:p>
        </w:tc>
      </w:tr>
      <w:tr w:rsidR="00D3537F" w:rsidRPr="00576215" w:rsidTr="00D04A2A">
        <w:trPr>
          <w:jc w:val="center"/>
        </w:trPr>
        <w:tc>
          <w:tcPr>
            <w:tcW w:w="0" w:type="auto"/>
            <w:vAlign w:val="center"/>
          </w:tcPr>
          <w:p w:rsidR="00D3537F" w:rsidRDefault="00D3537F" w:rsidP="00D3537F">
            <w:pPr>
              <w:jc w:val="center"/>
              <w:rPr>
                <w:rFonts w:ascii="Arial Unicode" w:hAnsi="Arial Unicode" w:cs="Calibri"/>
                <w:sz w:val="22"/>
                <w:szCs w:val="22"/>
              </w:rPr>
            </w:pPr>
            <w:r>
              <w:rPr>
                <w:rFonts w:ascii="Arial Unicode" w:hAnsi="Arial Unicode" w:cs="Calibri"/>
                <w:sz w:val="22"/>
                <w:szCs w:val="22"/>
              </w:rPr>
              <w:t>4</w:t>
            </w:r>
          </w:p>
        </w:tc>
        <w:tc>
          <w:tcPr>
            <w:tcW w:w="2315" w:type="dxa"/>
            <w:vAlign w:val="center"/>
          </w:tcPr>
          <w:p w:rsidR="00D3537F" w:rsidRPr="00D3537F" w:rsidRDefault="00D3537F" w:rsidP="00D3537F">
            <w:pPr>
              <w:jc w:val="center"/>
              <w:rPr>
                <w:rFonts w:ascii="Arial Unicode" w:hAnsi="Arial Unicode" w:cs="Arial"/>
                <w:sz w:val="22"/>
                <w:szCs w:val="22"/>
              </w:rPr>
            </w:pPr>
            <w:r w:rsidRPr="00D3537F">
              <w:rPr>
                <w:rFonts w:ascii="Arial Unicode" w:hAnsi="Arial Unicode" w:cs="Arial"/>
                <w:sz w:val="22"/>
                <w:szCs w:val="22"/>
              </w:rPr>
              <w:t>31681700</w:t>
            </w:r>
          </w:p>
        </w:tc>
        <w:tc>
          <w:tcPr>
            <w:tcW w:w="3360" w:type="dxa"/>
            <w:vAlign w:val="center"/>
          </w:tcPr>
          <w:p w:rsidR="00D3537F" w:rsidRPr="00D3537F" w:rsidRDefault="00D3537F" w:rsidP="00D3537F">
            <w:pPr>
              <w:jc w:val="center"/>
              <w:rPr>
                <w:rFonts w:ascii="Arial LatArm" w:hAnsi="Arial LatArm" w:cs="Calibri"/>
                <w:sz w:val="22"/>
              </w:rPr>
            </w:pPr>
            <w:r w:rsidRPr="00D3537F">
              <w:rPr>
                <w:rFonts w:ascii="Calibri" w:hAnsi="Calibri" w:cs="Calibri"/>
                <w:sz w:val="22"/>
              </w:rPr>
              <w:t>Разделительная</w:t>
            </w:r>
            <w:r w:rsidRPr="00D3537F">
              <w:rPr>
                <w:rFonts w:ascii="Arial LatArm" w:hAnsi="Arial LatArm" w:cs="Calibri"/>
                <w:sz w:val="22"/>
              </w:rPr>
              <w:t xml:space="preserve"> </w:t>
            </w:r>
            <w:r w:rsidRPr="00D3537F">
              <w:rPr>
                <w:rFonts w:ascii="Calibri" w:hAnsi="Calibri" w:cs="Calibri"/>
                <w:sz w:val="22"/>
              </w:rPr>
              <w:t>коробка</w:t>
            </w:r>
            <w:r w:rsidRPr="00D3537F">
              <w:rPr>
                <w:rFonts w:ascii="Arial LatArm" w:hAnsi="Arial LatArm" w:cs="Calibri"/>
                <w:sz w:val="22"/>
              </w:rPr>
              <w:t xml:space="preserve"> 20*20 </w:t>
            </w:r>
            <w:r w:rsidRPr="00D3537F">
              <w:rPr>
                <w:rFonts w:ascii="Calibri" w:hAnsi="Calibri" w:cs="Calibri"/>
                <w:sz w:val="22"/>
              </w:rPr>
              <w:t>см</w:t>
            </w:r>
          </w:p>
        </w:tc>
        <w:tc>
          <w:tcPr>
            <w:tcW w:w="6805" w:type="dxa"/>
            <w:vAlign w:val="center"/>
          </w:tcPr>
          <w:p w:rsidR="00D3537F" w:rsidRPr="00950A53" w:rsidRDefault="00D3537F" w:rsidP="00D3537F">
            <w:pPr>
              <w:widowControl w:val="0"/>
              <w:spacing w:after="120"/>
              <w:ind w:right="-7"/>
              <w:jc w:val="center"/>
              <w:rPr>
                <w:rFonts w:ascii="GHEA Grapalat" w:hAnsi="GHEA Grapalat"/>
                <w:sz w:val="22"/>
                <w:szCs w:val="22"/>
              </w:rPr>
            </w:pPr>
            <w:r w:rsidRPr="00950A53">
              <w:rPr>
                <w:rFonts w:ascii="GHEA Grapalat" w:hAnsi="GHEA Grapalat"/>
                <w:sz w:val="22"/>
                <w:szCs w:val="22"/>
              </w:rPr>
              <w:t>Оплата производится в течение 20 (двадцати) банковских дней с момента принятия Покупателем товара.</w:t>
            </w:r>
          </w:p>
        </w:tc>
        <w:tc>
          <w:tcPr>
            <w:tcW w:w="1184" w:type="dxa"/>
            <w:vAlign w:val="center"/>
          </w:tcPr>
          <w:p w:rsidR="00D3537F" w:rsidRDefault="00D3537F" w:rsidP="00D3537F">
            <w:pPr>
              <w:jc w:val="center"/>
            </w:pPr>
            <w:r w:rsidRPr="001749C1">
              <w:rPr>
                <w:rFonts w:ascii="GHEA Grapalat" w:hAnsi="GHEA Grapalat"/>
                <w:sz w:val="20"/>
                <w:szCs w:val="20"/>
                <w:lang w:val="en-US"/>
              </w:rPr>
              <w:t>100</w:t>
            </w:r>
            <w:r w:rsidRPr="001749C1">
              <w:rPr>
                <w:rFonts w:ascii="GHEA Grapalat" w:hAnsi="GHEA Grapalat"/>
                <w:sz w:val="20"/>
                <w:szCs w:val="20"/>
              </w:rPr>
              <w:t>%</w:t>
            </w:r>
          </w:p>
        </w:tc>
      </w:tr>
      <w:tr w:rsidR="00D3537F" w:rsidRPr="00576215" w:rsidTr="00D04A2A">
        <w:trPr>
          <w:jc w:val="center"/>
        </w:trPr>
        <w:tc>
          <w:tcPr>
            <w:tcW w:w="0" w:type="auto"/>
            <w:vAlign w:val="center"/>
          </w:tcPr>
          <w:p w:rsidR="00D3537F" w:rsidRDefault="00D3537F" w:rsidP="00D3537F">
            <w:pPr>
              <w:jc w:val="center"/>
              <w:rPr>
                <w:rFonts w:ascii="Arial Unicode" w:hAnsi="Arial Unicode" w:cs="Calibri"/>
                <w:sz w:val="22"/>
                <w:szCs w:val="22"/>
              </w:rPr>
            </w:pPr>
            <w:r>
              <w:rPr>
                <w:rFonts w:ascii="Arial Unicode" w:hAnsi="Arial Unicode" w:cs="Calibri"/>
                <w:sz w:val="22"/>
                <w:szCs w:val="22"/>
              </w:rPr>
              <w:t>5</w:t>
            </w:r>
          </w:p>
        </w:tc>
        <w:tc>
          <w:tcPr>
            <w:tcW w:w="2315" w:type="dxa"/>
            <w:vAlign w:val="center"/>
          </w:tcPr>
          <w:p w:rsidR="00D3537F" w:rsidRPr="00D3537F" w:rsidRDefault="00D3537F" w:rsidP="00D3537F">
            <w:pPr>
              <w:jc w:val="center"/>
              <w:rPr>
                <w:rFonts w:ascii="Arial Unicode" w:hAnsi="Arial Unicode" w:cs="Arial"/>
                <w:sz w:val="22"/>
                <w:szCs w:val="22"/>
              </w:rPr>
            </w:pPr>
            <w:r w:rsidRPr="00D3537F">
              <w:rPr>
                <w:rFonts w:ascii="Arial Unicode" w:hAnsi="Arial Unicode" w:cs="Arial"/>
                <w:sz w:val="22"/>
                <w:szCs w:val="22"/>
              </w:rPr>
              <w:t>31681700</w:t>
            </w:r>
          </w:p>
        </w:tc>
        <w:tc>
          <w:tcPr>
            <w:tcW w:w="3360" w:type="dxa"/>
            <w:vAlign w:val="center"/>
          </w:tcPr>
          <w:p w:rsidR="00D3537F" w:rsidRPr="00D3537F" w:rsidRDefault="00D3537F" w:rsidP="00D3537F">
            <w:pPr>
              <w:jc w:val="center"/>
              <w:rPr>
                <w:rFonts w:ascii="Arial LatArm" w:hAnsi="Arial LatArm" w:cs="Calibri"/>
                <w:sz w:val="22"/>
              </w:rPr>
            </w:pPr>
            <w:r w:rsidRPr="00D3537F">
              <w:rPr>
                <w:rFonts w:ascii="Calibri" w:hAnsi="Calibri" w:cs="Calibri"/>
                <w:sz w:val="22"/>
              </w:rPr>
              <w:t>Разделительная</w:t>
            </w:r>
            <w:r w:rsidRPr="00D3537F">
              <w:rPr>
                <w:rFonts w:ascii="Arial LatArm" w:hAnsi="Arial LatArm" w:cs="Calibri"/>
                <w:sz w:val="22"/>
              </w:rPr>
              <w:t xml:space="preserve"> </w:t>
            </w:r>
            <w:r w:rsidRPr="00D3537F">
              <w:rPr>
                <w:rFonts w:ascii="Calibri" w:hAnsi="Calibri" w:cs="Calibri"/>
                <w:sz w:val="22"/>
              </w:rPr>
              <w:t>коробка</w:t>
            </w:r>
            <w:r w:rsidRPr="00D3537F">
              <w:rPr>
                <w:rFonts w:ascii="Arial LatArm" w:hAnsi="Arial LatArm" w:cs="Calibri"/>
                <w:sz w:val="22"/>
              </w:rPr>
              <w:t xml:space="preserve"> 10*10 </w:t>
            </w:r>
            <w:r w:rsidRPr="00D3537F">
              <w:rPr>
                <w:rFonts w:ascii="Calibri" w:hAnsi="Calibri" w:cs="Calibri"/>
                <w:sz w:val="22"/>
              </w:rPr>
              <w:t>см</w:t>
            </w:r>
          </w:p>
        </w:tc>
        <w:tc>
          <w:tcPr>
            <w:tcW w:w="6805" w:type="dxa"/>
            <w:vAlign w:val="center"/>
          </w:tcPr>
          <w:p w:rsidR="00D3537F" w:rsidRPr="00950A53" w:rsidRDefault="00D3537F" w:rsidP="00D3537F">
            <w:pPr>
              <w:widowControl w:val="0"/>
              <w:spacing w:after="120"/>
              <w:ind w:right="-7"/>
              <w:jc w:val="center"/>
              <w:rPr>
                <w:rFonts w:ascii="GHEA Grapalat" w:hAnsi="GHEA Grapalat"/>
                <w:sz w:val="22"/>
                <w:szCs w:val="22"/>
              </w:rPr>
            </w:pPr>
            <w:r w:rsidRPr="00950A53">
              <w:rPr>
                <w:rFonts w:ascii="GHEA Grapalat" w:hAnsi="GHEA Grapalat"/>
                <w:sz w:val="22"/>
                <w:szCs w:val="22"/>
              </w:rPr>
              <w:t>Оплата производится в течение 20 (двадцати) банковских дней с момента принятия Покупателем товара.</w:t>
            </w:r>
          </w:p>
        </w:tc>
        <w:tc>
          <w:tcPr>
            <w:tcW w:w="1184" w:type="dxa"/>
            <w:vAlign w:val="center"/>
          </w:tcPr>
          <w:p w:rsidR="00D3537F" w:rsidRDefault="00D3537F" w:rsidP="00D3537F">
            <w:pPr>
              <w:jc w:val="center"/>
            </w:pPr>
            <w:r w:rsidRPr="001749C1">
              <w:rPr>
                <w:rFonts w:ascii="GHEA Grapalat" w:hAnsi="GHEA Grapalat"/>
                <w:sz w:val="20"/>
                <w:szCs w:val="20"/>
                <w:lang w:val="en-US"/>
              </w:rPr>
              <w:t>100</w:t>
            </w:r>
            <w:r w:rsidRPr="001749C1">
              <w:rPr>
                <w:rFonts w:ascii="GHEA Grapalat" w:hAnsi="GHEA Grapalat"/>
                <w:sz w:val="20"/>
                <w:szCs w:val="20"/>
              </w:rPr>
              <w:t>%</w:t>
            </w:r>
          </w:p>
        </w:tc>
      </w:tr>
      <w:tr w:rsidR="00D3537F" w:rsidRPr="00576215" w:rsidTr="00D04A2A">
        <w:trPr>
          <w:jc w:val="center"/>
        </w:trPr>
        <w:tc>
          <w:tcPr>
            <w:tcW w:w="0" w:type="auto"/>
            <w:vAlign w:val="center"/>
          </w:tcPr>
          <w:p w:rsidR="00D3537F" w:rsidRDefault="00D3537F" w:rsidP="00D3537F">
            <w:pPr>
              <w:jc w:val="center"/>
              <w:rPr>
                <w:rFonts w:ascii="Arial Unicode" w:hAnsi="Arial Unicode" w:cs="Calibri"/>
                <w:sz w:val="22"/>
                <w:szCs w:val="22"/>
              </w:rPr>
            </w:pPr>
            <w:r>
              <w:rPr>
                <w:rFonts w:ascii="Arial Unicode" w:hAnsi="Arial Unicode" w:cs="Calibri"/>
                <w:sz w:val="22"/>
                <w:szCs w:val="22"/>
              </w:rPr>
              <w:t>6</w:t>
            </w:r>
          </w:p>
        </w:tc>
        <w:tc>
          <w:tcPr>
            <w:tcW w:w="2315" w:type="dxa"/>
            <w:vAlign w:val="center"/>
          </w:tcPr>
          <w:p w:rsidR="00D3537F" w:rsidRPr="00D3537F" w:rsidRDefault="00D3537F" w:rsidP="00D3537F">
            <w:pPr>
              <w:jc w:val="center"/>
              <w:rPr>
                <w:rFonts w:ascii="Arial Unicode" w:hAnsi="Arial Unicode" w:cs="Arial"/>
                <w:sz w:val="22"/>
                <w:szCs w:val="22"/>
              </w:rPr>
            </w:pPr>
            <w:r w:rsidRPr="00D3537F">
              <w:rPr>
                <w:rFonts w:ascii="Arial Unicode" w:hAnsi="Arial Unicode" w:cs="Arial"/>
                <w:sz w:val="22"/>
                <w:szCs w:val="22"/>
              </w:rPr>
              <w:t>44191700</w:t>
            </w:r>
          </w:p>
        </w:tc>
        <w:tc>
          <w:tcPr>
            <w:tcW w:w="3360" w:type="dxa"/>
            <w:vAlign w:val="center"/>
          </w:tcPr>
          <w:p w:rsidR="00D3537F" w:rsidRPr="00D3537F" w:rsidRDefault="00D3537F" w:rsidP="00D3537F">
            <w:pPr>
              <w:jc w:val="center"/>
              <w:rPr>
                <w:rFonts w:ascii="Arial LatArm" w:hAnsi="Arial LatArm" w:cs="Calibri"/>
                <w:sz w:val="22"/>
              </w:rPr>
            </w:pPr>
            <w:r w:rsidRPr="00D3537F">
              <w:rPr>
                <w:rFonts w:ascii="Calibri" w:hAnsi="Calibri" w:cs="Calibri"/>
                <w:sz w:val="22"/>
              </w:rPr>
              <w:t>Валик</w:t>
            </w:r>
            <w:r w:rsidRPr="00D3537F">
              <w:rPr>
                <w:rFonts w:ascii="Arial LatArm" w:hAnsi="Arial LatArm" w:cs="Calibri"/>
                <w:sz w:val="22"/>
              </w:rPr>
              <w:t xml:space="preserve"> </w:t>
            </w:r>
            <w:r w:rsidRPr="00D3537F">
              <w:rPr>
                <w:rFonts w:ascii="Calibri" w:hAnsi="Calibri" w:cs="Calibri"/>
                <w:sz w:val="22"/>
              </w:rPr>
              <w:t>для</w:t>
            </w:r>
            <w:r w:rsidRPr="00D3537F">
              <w:rPr>
                <w:rFonts w:ascii="Arial LatArm" w:hAnsi="Arial LatArm" w:cs="Calibri"/>
                <w:sz w:val="22"/>
              </w:rPr>
              <w:t xml:space="preserve"> </w:t>
            </w:r>
            <w:r w:rsidRPr="00D3537F">
              <w:rPr>
                <w:rFonts w:ascii="Calibri" w:hAnsi="Calibri" w:cs="Calibri"/>
                <w:sz w:val="22"/>
              </w:rPr>
              <w:t>краски</w:t>
            </w:r>
            <w:r w:rsidRPr="00D3537F">
              <w:rPr>
                <w:rFonts w:ascii="Arial LatArm" w:hAnsi="Arial LatArm" w:cs="Calibri"/>
                <w:sz w:val="22"/>
              </w:rPr>
              <w:t xml:space="preserve"> 15 </w:t>
            </w:r>
            <w:r w:rsidRPr="00D3537F">
              <w:rPr>
                <w:rFonts w:ascii="Calibri" w:hAnsi="Calibri" w:cs="Calibri"/>
                <w:sz w:val="22"/>
              </w:rPr>
              <w:t>см</w:t>
            </w:r>
            <w:r w:rsidRPr="00D3537F">
              <w:rPr>
                <w:rFonts w:ascii="Arial LatArm" w:hAnsi="Arial LatArm" w:cs="Calibri"/>
                <w:sz w:val="22"/>
              </w:rPr>
              <w:t xml:space="preserve">, </w:t>
            </w:r>
            <w:r w:rsidRPr="00D3537F">
              <w:rPr>
                <w:rFonts w:ascii="Calibri" w:hAnsi="Calibri" w:cs="Calibri"/>
                <w:sz w:val="22"/>
              </w:rPr>
              <w:t>с</w:t>
            </w:r>
            <w:r w:rsidRPr="00D3537F">
              <w:rPr>
                <w:rFonts w:ascii="Arial LatArm" w:hAnsi="Arial LatArm" w:cs="Calibri"/>
                <w:sz w:val="22"/>
              </w:rPr>
              <w:t xml:space="preserve"> </w:t>
            </w:r>
            <w:r w:rsidRPr="00D3537F">
              <w:rPr>
                <w:rFonts w:ascii="Calibri" w:hAnsi="Calibri" w:cs="Calibri"/>
                <w:sz w:val="22"/>
              </w:rPr>
              <w:t>держателем</w:t>
            </w:r>
          </w:p>
        </w:tc>
        <w:tc>
          <w:tcPr>
            <w:tcW w:w="6805" w:type="dxa"/>
            <w:vAlign w:val="center"/>
          </w:tcPr>
          <w:p w:rsidR="00D3537F" w:rsidRPr="00950A53" w:rsidRDefault="00D3537F" w:rsidP="00D3537F">
            <w:pPr>
              <w:widowControl w:val="0"/>
              <w:spacing w:after="120"/>
              <w:ind w:right="-7"/>
              <w:jc w:val="center"/>
              <w:rPr>
                <w:rFonts w:ascii="GHEA Grapalat" w:hAnsi="GHEA Grapalat"/>
                <w:sz w:val="22"/>
                <w:szCs w:val="22"/>
              </w:rPr>
            </w:pPr>
            <w:r w:rsidRPr="00950A53">
              <w:rPr>
                <w:rFonts w:ascii="GHEA Grapalat" w:hAnsi="GHEA Grapalat"/>
                <w:sz w:val="22"/>
                <w:szCs w:val="22"/>
              </w:rPr>
              <w:t xml:space="preserve">Оплата производится в течение 20 (двадцати) банковских дней с </w:t>
            </w:r>
            <w:r w:rsidRPr="00950A53">
              <w:rPr>
                <w:rFonts w:ascii="GHEA Grapalat" w:hAnsi="GHEA Grapalat"/>
                <w:sz w:val="22"/>
                <w:szCs w:val="22"/>
              </w:rPr>
              <w:lastRenderedPageBreak/>
              <w:t>момента принятия Покупателем товара.</w:t>
            </w:r>
          </w:p>
        </w:tc>
        <w:tc>
          <w:tcPr>
            <w:tcW w:w="1184" w:type="dxa"/>
            <w:vAlign w:val="center"/>
          </w:tcPr>
          <w:p w:rsidR="00D3537F" w:rsidRDefault="00D3537F" w:rsidP="00D3537F">
            <w:pPr>
              <w:jc w:val="center"/>
            </w:pPr>
            <w:r w:rsidRPr="001749C1">
              <w:rPr>
                <w:rFonts w:ascii="GHEA Grapalat" w:hAnsi="GHEA Grapalat"/>
                <w:sz w:val="20"/>
                <w:szCs w:val="20"/>
                <w:lang w:val="en-US"/>
              </w:rPr>
              <w:lastRenderedPageBreak/>
              <w:t>100</w:t>
            </w:r>
            <w:r w:rsidRPr="001749C1">
              <w:rPr>
                <w:rFonts w:ascii="GHEA Grapalat" w:hAnsi="GHEA Grapalat"/>
                <w:sz w:val="20"/>
                <w:szCs w:val="20"/>
              </w:rPr>
              <w:t>%</w:t>
            </w:r>
          </w:p>
        </w:tc>
      </w:tr>
      <w:tr w:rsidR="00D3537F" w:rsidRPr="00576215" w:rsidTr="00D04A2A">
        <w:trPr>
          <w:jc w:val="center"/>
        </w:trPr>
        <w:tc>
          <w:tcPr>
            <w:tcW w:w="0" w:type="auto"/>
            <w:vAlign w:val="center"/>
          </w:tcPr>
          <w:p w:rsidR="00D3537F" w:rsidRDefault="00D3537F" w:rsidP="00D3537F">
            <w:pPr>
              <w:jc w:val="center"/>
              <w:rPr>
                <w:rFonts w:ascii="Arial Unicode" w:hAnsi="Arial Unicode" w:cs="Calibri"/>
                <w:sz w:val="22"/>
                <w:szCs w:val="22"/>
              </w:rPr>
            </w:pPr>
            <w:r>
              <w:rPr>
                <w:rFonts w:ascii="Arial Unicode" w:hAnsi="Arial Unicode" w:cs="Calibri"/>
                <w:sz w:val="22"/>
                <w:szCs w:val="22"/>
              </w:rPr>
              <w:lastRenderedPageBreak/>
              <w:t>7</w:t>
            </w:r>
          </w:p>
        </w:tc>
        <w:tc>
          <w:tcPr>
            <w:tcW w:w="2315" w:type="dxa"/>
            <w:vAlign w:val="center"/>
          </w:tcPr>
          <w:p w:rsidR="00D3537F" w:rsidRPr="00D3537F" w:rsidRDefault="00D3537F" w:rsidP="00D3537F">
            <w:pPr>
              <w:jc w:val="center"/>
              <w:rPr>
                <w:rFonts w:ascii="Arial Unicode" w:hAnsi="Arial Unicode" w:cs="Arial"/>
                <w:sz w:val="22"/>
                <w:szCs w:val="22"/>
              </w:rPr>
            </w:pPr>
            <w:r w:rsidRPr="00D3537F">
              <w:rPr>
                <w:rFonts w:ascii="Arial Unicode" w:hAnsi="Arial Unicode" w:cs="Arial"/>
                <w:sz w:val="22"/>
                <w:szCs w:val="22"/>
              </w:rPr>
              <w:t>44163111/4</w:t>
            </w:r>
          </w:p>
        </w:tc>
        <w:tc>
          <w:tcPr>
            <w:tcW w:w="3360" w:type="dxa"/>
            <w:vAlign w:val="center"/>
          </w:tcPr>
          <w:p w:rsidR="00D3537F" w:rsidRPr="00D3537F" w:rsidRDefault="00D3537F" w:rsidP="00D3537F">
            <w:pPr>
              <w:jc w:val="center"/>
              <w:rPr>
                <w:rFonts w:ascii="Arial LatArm" w:hAnsi="Arial LatArm" w:cs="Calibri"/>
                <w:sz w:val="22"/>
              </w:rPr>
            </w:pPr>
            <w:r w:rsidRPr="00D3537F">
              <w:rPr>
                <w:rFonts w:ascii="Arial LatArm" w:hAnsi="Arial LatArm" w:cs="Calibri"/>
                <w:sz w:val="22"/>
              </w:rPr>
              <w:t>T</w:t>
            </w:r>
            <w:r w:rsidRPr="00D3537F">
              <w:rPr>
                <w:rFonts w:ascii="Calibri" w:hAnsi="Calibri" w:cs="Calibri"/>
                <w:sz w:val="22"/>
              </w:rPr>
              <w:t>руба</w:t>
            </w:r>
            <w:r w:rsidRPr="00D3537F">
              <w:rPr>
                <w:rFonts w:ascii="Arial LatArm" w:hAnsi="Arial LatArm" w:cs="Calibri"/>
                <w:sz w:val="22"/>
              </w:rPr>
              <w:t xml:space="preserve"> </w:t>
            </w:r>
            <w:r w:rsidRPr="00D3537F">
              <w:rPr>
                <w:rFonts w:ascii="Calibri" w:hAnsi="Calibri" w:cs="Calibri"/>
                <w:sz w:val="22"/>
              </w:rPr>
              <w:t>капроновая</w:t>
            </w:r>
            <w:r w:rsidRPr="00D3537F">
              <w:rPr>
                <w:rFonts w:ascii="Arial LatArm" w:hAnsi="Arial LatArm" w:cs="Calibri"/>
                <w:sz w:val="22"/>
              </w:rPr>
              <w:t xml:space="preserve"> </w:t>
            </w:r>
            <w:r w:rsidRPr="00D3537F">
              <w:rPr>
                <w:rFonts w:ascii="Arial LatArm" w:hAnsi="Arial LatArm" w:cs="Arial LatArm"/>
                <w:sz w:val="22"/>
              </w:rPr>
              <w:t>ö</w:t>
            </w:r>
            <w:r w:rsidRPr="00D3537F">
              <w:rPr>
                <w:rFonts w:ascii="Arial LatArm" w:hAnsi="Arial LatArm" w:cs="Calibri"/>
                <w:sz w:val="22"/>
              </w:rPr>
              <w:t xml:space="preserve"> 32</w:t>
            </w:r>
          </w:p>
        </w:tc>
        <w:tc>
          <w:tcPr>
            <w:tcW w:w="6805" w:type="dxa"/>
            <w:vAlign w:val="center"/>
          </w:tcPr>
          <w:p w:rsidR="00D3537F" w:rsidRPr="00950A53" w:rsidRDefault="00D3537F" w:rsidP="00D3537F">
            <w:pPr>
              <w:widowControl w:val="0"/>
              <w:spacing w:after="120"/>
              <w:ind w:right="-7"/>
              <w:jc w:val="center"/>
              <w:rPr>
                <w:rFonts w:ascii="GHEA Grapalat" w:hAnsi="GHEA Grapalat"/>
                <w:sz w:val="22"/>
                <w:szCs w:val="22"/>
              </w:rPr>
            </w:pPr>
            <w:r w:rsidRPr="00950A53">
              <w:rPr>
                <w:rFonts w:ascii="GHEA Grapalat" w:hAnsi="GHEA Grapalat"/>
                <w:sz w:val="22"/>
                <w:szCs w:val="22"/>
              </w:rPr>
              <w:t>Оплата производится в течение 20 (двадцати) банковских дней с момента принятия Покупателем товара.</w:t>
            </w:r>
          </w:p>
        </w:tc>
        <w:tc>
          <w:tcPr>
            <w:tcW w:w="1184" w:type="dxa"/>
            <w:vAlign w:val="center"/>
          </w:tcPr>
          <w:p w:rsidR="00D3537F" w:rsidRDefault="00D3537F" w:rsidP="00D3537F">
            <w:pPr>
              <w:jc w:val="center"/>
            </w:pPr>
            <w:r w:rsidRPr="001749C1">
              <w:rPr>
                <w:rFonts w:ascii="GHEA Grapalat" w:hAnsi="GHEA Grapalat"/>
                <w:sz w:val="20"/>
                <w:szCs w:val="20"/>
                <w:lang w:val="en-US"/>
              </w:rPr>
              <w:t>100</w:t>
            </w:r>
            <w:r w:rsidRPr="001749C1">
              <w:rPr>
                <w:rFonts w:ascii="GHEA Grapalat" w:hAnsi="GHEA Grapalat"/>
                <w:sz w:val="20"/>
                <w:szCs w:val="20"/>
              </w:rPr>
              <w:t>%</w:t>
            </w:r>
          </w:p>
        </w:tc>
      </w:tr>
      <w:tr w:rsidR="00D3537F" w:rsidRPr="00576215" w:rsidTr="00D04A2A">
        <w:trPr>
          <w:jc w:val="center"/>
        </w:trPr>
        <w:tc>
          <w:tcPr>
            <w:tcW w:w="0" w:type="auto"/>
            <w:vAlign w:val="center"/>
          </w:tcPr>
          <w:p w:rsidR="00D3537F" w:rsidRDefault="00D3537F" w:rsidP="00D3537F">
            <w:pPr>
              <w:jc w:val="center"/>
              <w:rPr>
                <w:rFonts w:ascii="Arial Unicode" w:hAnsi="Arial Unicode" w:cs="Calibri"/>
                <w:sz w:val="22"/>
                <w:szCs w:val="22"/>
              </w:rPr>
            </w:pPr>
            <w:r>
              <w:rPr>
                <w:rFonts w:ascii="Arial Unicode" w:hAnsi="Arial Unicode" w:cs="Calibri"/>
                <w:sz w:val="22"/>
                <w:szCs w:val="22"/>
              </w:rPr>
              <w:t>8</w:t>
            </w:r>
          </w:p>
        </w:tc>
        <w:tc>
          <w:tcPr>
            <w:tcW w:w="2315" w:type="dxa"/>
            <w:vAlign w:val="center"/>
          </w:tcPr>
          <w:p w:rsidR="00D3537F" w:rsidRPr="00D3537F" w:rsidRDefault="00D3537F" w:rsidP="00D3537F">
            <w:pPr>
              <w:jc w:val="center"/>
              <w:rPr>
                <w:rFonts w:ascii="Arial Unicode" w:hAnsi="Arial Unicode" w:cs="Arial"/>
                <w:sz w:val="22"/>
                <w:szCs w:val="22"/>
              </w:rPr>
            </w:pPr>
            <w:r w:rsidRPr="00D3537F">
              <w:rPr>
                <w:rFonts w:ascii="Arial Unicode" w:hAnsi="Arial Unicode" w:cs="Arial"/>
                <w:sz w:val="22"/>
                <w:szCs w:val="22"/>
              </w:rPr>
              <w:t>44163111/5</w:t>
            </w:r>
          </w:p>
        </w:tc>
        <w:tc>
          <w:tcPr>
            <w:tcW w:w="3360" w:type="dxa"/>
            <w:vAlign w:val="center"/>
          </w:tcPr>
          <w:p w:rsidR="00D3537F" w:rsidRPr="00D3537F" w:rsidRDefault="00D3537F" w:rsidP="00D3537F">
            <w:pPr>
              <w:jc w:val="center"/>
              <w:rPr>
                <w:rFonts w:ascii="Arial LatArm" w:hAnsi="Arial LatArm" w:cs="Calibri"/>
                <w:sz w:val="22"/>
              </w:rPr>
            </w:pPr>
            <w:r w:rsidRPr="00D3537F">
              <w:rPr>
                <w:rFonts w:ascii="Arial LatArm" w:hAnsi="Arial LatArm" w:cs="Calibri"/>
                <w:sz w:val="22"/>
              </w:rPr>
              <w:t>T</w:t>
            </w:r>
            <w:r w:rsidRPr="00D3537F">
              <w:rPr>
                <w:rFonts w:ascii="Calibri" w:hAnsi="Calibri" w:cs="Calibri"/>
                <w:sz w:val="22"/>
              </w:rPr>
              <w:t>руба</w:t>
            </w:r>
            <w:r w:rsidRPr="00D3537F">
              <w:rPr>
                <w:rFonts w:ascii="Arial LatArm" w:hAnsi="Arial LatArm" w:cs="Calibri"/>
                <w:sz w:val="22"/>
              </w:rPr>
              <w:t xml:space="preserve"> </w:t>
            </w:r>
            <w:r w:rsidRPr="00D3537F">
              <w:rPr>
                <w:rFonts w:ascii="Arial LatRus" w:hAnsi="Arial LatRus" w:cs="Calibri"/>
                <w:sz w:val="22"/>
              </w:rPr>
              <w:t xml:space="preserve"> </w:t>
            </w:r>
            <w:r w:rsidRPr="00D3537F">
              <w:rPr>
                <w:rFonts w:ascii="Calibri" w:hAnsi="Calibri" w:cs="Calibri"/>
                <w:sz w:val="22"/>
              </w:rPr>
              <w:t>капроновая</w:t>
            </w:r>
            <w:r w:rsidRPr="00D3537F">
              <w:rPr>
                <w:rFonts w:ascii="Arial LatArm" w:hAnsi="Arial LatArm" w:cs="Calibri"/>
                <w:sz w:val="22"/>
              </w:rPr>
              <w:t xml:space="preserve"> ö 32 </w:t>
            </w:r>
            <w:r w:rsidRPr="00D3537F">
              <w:rPr>
                <w:rFonts w:ascii="Calibri" w:hAnsi="Calibri" w:cs="Calibri"/>
                <w:sz w:val="22"/>
              </w:rPr>
              <w:t>гофрированная</w:t>
            </w:r>
          </w:p>
        </w:tc>
        <w:tc>
          <w:tcPr>
            <w:tcW w:w="6805" w:type="dxa"/>
            <w:vAlign w:val="center"/>
          </w:tcPr>
          <w:p w:rsidR="00D3537F" w:rsidRPr="00950A53" w:rsidRDefault="00D3537F" w:rsidP="00D3537F">
            <w:pPr>
              <w:widowControl w:val="0"/>
              <w:spacing w:after="120"/>
              <w:ind w:right="-7"/>
              <w:jc w:val="center"/>
              <w:rPr>
                <w:rFonts w:ascii="GHEA Grapalat" w:hAnsi="GHEA Grapalat"/>
                <w:sz w:val="22"/>
                <w:szCs w:val="22"/>
              </w:rPr>
            </w:pPr>
            <w:r w:rsidRPr="00950A53">
              <w:rPr>
                <w:rFonts w:ascii="GHEA Grapalat" w:hAnsi="GHEA Grapalat"/>
                <w:sz w:val="22"/>
                <w:szCs w:val="22"/>
              </w:rPr>
              <w:t>Оплата производится в течение 20 (двадцати) банковских дней с момента принятия Покупателем товара.</w:t>
            </w:r>
          </w:p>
        </w:tc>
        <w:tc>
          <w:tcPr>
            <w:tcW w:w="1184" w:type="dxa"/>
            <w:vAlign w:val="center"/>
          </w:tcPr>
          <w:p w:rsidR="00D3537F" w:rsidRDefault="00D3537F" w:rsidP="00D3537F">
            <w:pPr>
              <w:jc w:val="center"/>
            </w:pPr>
            <w:r w:rsidRPr="001749C1">
              <w:rPr>
                <w:rFonts w:ascii="GHEA Grapalat" w:hAnsi="GHEA Grapalat"/>
                <w:sz w:val="20"/>
                <w:szCs w:val="20"/>
                <w:lang w:val="en-US"/>
              </w:rPr>
              <w:t>100</w:t>
            </w:r>
            <w:r w:rsidRPr="001749C1">
              <w:rPr>
                <w:rFonts w:ascii="GHEA Grapalat" w:hAnsi="GHEA Grapalat"/>
                <w:sz w:val="20"/>
                <w:szCs w:val="20"/>
              </w:rPr>
              <w:t>%</w:t>
            </w:r>
          </w:p>
        </w:tc>
      </w:tr>
      <w:tr w:rsidR="00D3537F" w:rsidRPr="00576215" w:rsidTr="00D04A2A">
        <w:trPr>
          <w:jc w:val="center"/>
        </w:trPr>
        <w:tc>
          <w:tcPr>
            <w:tcW w:w="0" w:type="auto"/>
            <w:vAlign w:val="center"/>
          </w:tcPr>
          <w:p w:rsidR="00D3537F" w:rsidRDefault="00D3537F" w:rsidP="00D3537F">
            <w:pPr>
              <w:jc w:val="center"/>
              <w:rPr>
                <w:rFonts w:ascii="Arial Unicode" w:hAnsi="Arial Unicode" w:cs="Calibri"/>
                <w:sz w:val="22"/>
                <w:szCs w:val="22"/>
              </w:rPr>
            </w:pPr>
            <w:r>
              <w:rPr>
                <w:rFonts w:ascii="Arial Unicode" w:hAnsi="Arial Unicode" w:cs="Calibri"/>
                <w:sz w:val="22"/>
                <w:szCs w:val="22"/>
              </w:rPr>
              <w:t>9</w:t>
            </w:r>
          </w:p>
        </w:tc>
        <w:tc>
          <w:tcPr>
            <w:tcW w:w="2315" w:type="dxa"/>
            <w:vAlign w:val="center"/>
          </w:tcPr>
          <w:p w:rsidR="00D3537F" w:rsidRPr="00D3537F" w:rsidRDefault="00D3537F" w:rsidP="00D3537F">
            <w:pPr>
              <w:jc w:val="center"/>
              <w:rPr>
                <w:rFonts w:ascii="Arial Unicode" w:hAnsi="Arial Unicode" w:cs="Arial"/>
                <w:sz w:val="22"/>
                <w:szCs w:val="22"/>
              </w:rPr>
            </w:pPr>
            <w:r w:rsidRPr="00D3537F">
              <w:rPr>
                <w:rFonts w:ascii="Arial Unicode" w:hAnsi="Arial Unicode" w:cs="Arial"/>
                <w:sz w:val="22"/>
                <w:szCs w:val="22"/>
              </w:rPr>
              <w:t>44111447</w:t>
            </w:r>
          </w:p>
        </w:tc>
        <w:tc>
          <w:tcPr>
            <w:tcW w:w="3360" w:type="dxa"/>
            <w:vAlign w:val="center"/>
          </w:tcPr>
          <w:p w:rsidR="00D3537F" w:rsidRPr="00D3537F" w:rsidRDefault="00D3537F" w:rsidP="00D3537F">
            <w:pPr>
              <w:jc w:val="center"/>
              <w:rPr>
                <w:rFonts w:ascii="Arial LatArm" w:hAnsi="Arial LatArm" w:cs="Calibri"/>
                <w:sz w:val="22"/>
              </w:rPr>
            </w:pPr>
            <w:r w:rsidRPr="00D3537F">
              <w:rPr>
                <w:rFonts w:ascii="Calibri" w:hAnsi="Calibri" w:cs="Calibri"/>
                <w:sz w:val="22"/>
              </w:rPr>
              <w:t>Изолятор</w:t>
            </w:r>
            <w:r w:rsidRPr="00D3537F">
              <w:rPr>
                <w:rFonts w:ascii="Arial LatArm" w:hAnsi="Arial LatArm" w:cs="Calibri"/>
                <w:sz w:val="22"/>
              </w:rPr>
              <w:t xml:space="preserve"> </w:t>
            </w:r>
            <w:r w:rsidRPr="00D3537F">
              <w:rPr>
                <w:rFonts w:ascii="Calibri" w:hAnsi="Calibri" w:cs="Calibri"/>
                <w:sz w:val="22"/>
              </w:rPr>
              <w:t>ТФ</w:t>
            </w:r>
            <w:r w:rsidRPr="00D3537F">
              <w:rPr>
                <w:rFonts w:ascii="Arial LatArm" w:hAnsi="Arial LatArm" w:cs="Calibri"/>
                <w:sz w:val="22"/>
              </w:rPr>
              <w:t>-20</w:t>
            </w:r>
          </w:p>
        </w:tc>
        <w:tc>
          <w:tcPr>
            <w:tcW w:w="6805" w:type="dxa"/>
            <w:vAlign w:val="center"/>
          </w:tcPr>
          <w:p w:rsidR="00D3537F" w:rsidRPr="00950A53" w:rsidRDefault="00D3537F" w:rsidP="00D3537F">
            <w:pPr>
              <w:widowControl w:val="0"/>
              <w:spacing w:after="120"/>
              <w:ind w:right="-7"/>
              <w:jc w:val="center"/>
              <w:rPr>
                <w:rFonts w:ascii="GHEA Grapalat" w:hAnsi="GHEA Grapalat"/>
                <w:sz w:val="22"/>
                <w:szCs w:val="22"/>
              </w:rPr>
            </w:pPr>
            <w:r w:rsidRPr="00950A53">
              <w:rPr>
                <w:rFonts w:ascii="GHEA Grapalat" w:hAnsi="GHEA Grapalat"/>
                <w:sz w:val="22"/>
                <w:szCs w:val="22"/>
              </w:rPr>
              <w:t>Оплата производится в течение 20 (двадцати) банковских дней с момента принятия Покупателем товара.</w:t>
            </w:r>
          </w:p>
        </w:tc>
        <w:tc>
          <w:tcPr>
            <w:tcW w:w="1184" w:type="dxa"/>
            <w:vAlign w:val="center"/>
          </w:tcPr>
          <w:p w:rsidR="00D3537F" w:rsidRDefault="00D3537F" w:rsidP="00D3537F">
            <w:pPr>
              <w:jc w:val="center"/>
            </w:pPr>
            <w:r w:rsidRPr="001749C1">
              <w:rPr>
                <w:rFonts w:ascii="GHEA Grapalat" w:hAnsi="GHEA Grapalat"/>
                <w:sz w:val="20"/>
                <w:szCs w:val="20"/>
                <w:lang w:val="en-US"/>
              </w:rPr>
              <w:t>100</w:t>
            </w:r>
            <w:r w:rsidRPr="001749C1">
              <w:rPr>
                <w:rFonts w:ascii="GHEA Grapalat" w:hAnsi="GHEA Grapalat"/>
                <w:sz w:val="20"/>
                <w:szCs w:val="20"/>
              </w:rPr>
              <w:t>%</w:t>
            </w:r>
          </w:p>
        </w:tc>
      </w:tr>
      <w:tr w:rsidR="00D3537F" w:rsidRPr="00576215" w:rsidTr="00D04A2A">
        <w:trPr>
          <w:jc w:val="center"/>
        </w:trPr>
        <w:tc>
          <w:tcPr>
            <w:tcW w:w="0" w:type="auto"/>
            <w:vAlign w:val="center"/>
          </w:tcPr>
          <w:p w:rsidR="00D3537F" w:rsidRDefault="00D3537F" w:rsidP="00D3537F">
            <w:pPr>
              <w:jc w:val="center"/>
              <w:rPr>
                <w:rFonts w:ascii="Arial Unicode" w:hAnsi="Arial Unicode" w:cs="Calibri"/>
                <w:sz w:val="22"/>
                <w:szCs w:val="22"/>
              </w:rPr>
            </w:pPr>
            <w:r>
              <w:rPr>
                <w:rFonts w:ascii="Arial Unicode" w:hAnsi="Arial Unicode" w:cs="Calibri"/>
                <w:sz w:val="22"/>
                <w:szCs w:val="22"/>
              </w:rPr>
              <w:t>10</w:t>
            </w:r>
          </w:p>
        </w:tc>
        <w:tc>
          <w:tcPr>
            <w:tcW w:w="2315" w:type="dxa"/>
            <w:vAlign w:val="center"/>
          </w:tcPr>
          <w:p w:rsidR="00D3537F" w:rsidRPr="00D3537F" w:rsidRDefault="00D3537F" w:rsidP="00D3537F">
            <w:pPr>
              <w:jc w:val="center"/>
              <w:rPr>
                <w:rFonts w:ascii="Arial Unicode" w:hAnsi="Arial Unicode" w:cs="Arial"/>
                <w:sz w:val="22"/>
                <w:szCs w:val="22"/>
              </w:rPr>
            </w:pPr>
            <w:r w:rsidRPr="00D3537F">
              <w:rPr>
                <w:rFonts w:ascii="Arial Unicode" w:hAnsi="Arial Unicode" w:cs="Arial"/>
                <w:sz w:val="22"/>
                <w:szCs w:val="22"/>
              </w:rPr>
              <w:t>44311170/1</w:t>
            </w:r>
          </w:p>
        </w:tc>
        <w:tc>
          <w:tcPr>
            <w:tcW w:w="3360" w:type="dxa"/>
            <w:vAlign w:val="center"/>
          </w:tcPr>
          <w:p w:rsidR="00D3537F" w:rsidRPr="00D3537F" w:rsidRDefault="00D3537F" w:rsidP="00D3537F">
            <w:pPr>
              <w:jc w:val="center"/>
              <w:rPr>
                <w:rFonts w:ascii="Arial LatArm" w:hAnsi="Arial LatArm" w:cs="Calibri"/>
                <w:sz w:val="22"/>
              </w:rPr>
            </w:pPr>
            <w:r w:rsidRPr="00D3537F">
              <w:rPr>
                <w:rFonts w:ascii="Calibri" w:hAnsi="Calibri" w:cs="Calibri"/>
                <w:sz w:val="22"/>
              </w:rPr>
              <w:t>Сварочный</w:t>
            </w:r>
            <w:r w:rsidRPr="00D3537F">
              <w:rPr>
                <w:rFonts w:ascii="Arial LatArm" w:hAnsi="Arial LatArm" w:cs="Calibri"/>
                <w:sz w:val="22"/>
              </w:rPr>
              <w:t xml:space="preserve"> </w:t>
            </w:r>
            <w:r w:rsidRPr="00D3537F">
              <w:rPr>
                <w:rFonts w:ascii="Calibri" w:hAnsi="Calibri" w:cs="Calibri"/>
                <w:sz w:val="22"/>
              </w:rPr>
              <w:t>электрод</w:t>
            </w:r>
            <w:r w:rsidRPr="00D3537F">
              <w:rPr>
                <w:rFonts w:ascii="Arial LatArm" w:hAnsi="Arial LatArm" w:cs="Calibri"/>
                <w:sz w:val="22"/>
              </w:rPr>
              <w:t xml:space="preserve"> 4 </w:t>
            </w:r>
            <w:r w:rsidRPr="00D3537F">
              <w:rPr>
                <w:rFonts w:ascii="Calibri" w:hAnsi="Calibri" w:cs="Calibri"/>
                <w:sz w:val="22"/>
              </w:rPr>
              <w:t>мм</w:t>
            </w:r>
          </w:p>
        </w:tc>
        <w:tc>
          <w:tcPr>
            <w:tcW w:w="6805" w:type="dxa"/>
            <w:vAlign w:val="center"/>
          </w:tcPr>
          <w:p w:rsidR="00D3537F" w:rsidRPr="00950A53" w:rsidRDefault="00D3537F" w:rsidP="00D3537F">
            <w:pPr>
              <w:widowControl w:val="0"/>
              <w:spacing w:after="120"/>
              <w:ind w:right="-7"/>
              <w:jc w:val="center"/>
              <w:rPr>
                <w:rFonts w:ascii="GHEA Grapalat" w:hAnsi="GHEA Grapalat"/>
                <w:sz w:val="22"/>
                <w:szCs w:val="22"/>
              </w:rPr>
            </w:pPr>
            <w:r w:rsidRPr="00950A53">
              <w:rPr>
                <w:rFonts w:ascii="GHEA Grapalat" w:hAnsi="GHEA Grapalat"/>
                <w:sz w:val="22"/>
                <w:szCs w:val="22"/>
              </w:rPr>
              <w:t>Оплата производится в течение 20 (двадцати) банковских дней с момента принятия Покупателем товара.</w:t>
            </w:r>
          </w:p>
        </w:tc>
        <w:tc>
          <w:tcPr>
            <w:tcW w:w="1184" w:type="dxa"/>
            <w:vAlign w:val="center"/>
          </w:tcPr>
          <w:p w:rsidR="00D3537F" w:rsidRDefault="00D3537F" w:rsidP="00D3537F">
            <w:pPr>
              <w:jc w:val="center"/>
            </w:pPr>
            <w:r w:rsidRPr="001749C1">
              <w:rPr>
                <w:rFonts w:ascii="GHEA Grapalat" w:hAnsi="GHEA Grapalat"/>
                <w:sz w:val="20"/>
                <w:szCs w:val="20"/>
                <w:lang w:val="en-US"/>
              </w:rPr>
              <w:t>100</w:t>
            </w:r>
            <w:r w:rsidRPr="001749C1">
              <w:rPr>
                <w:rFonts w:ascii="GHEA Grapalat" w:hAnsi="GHEA Grapalat"/>
                <w:sz w:val="20"/>
                <w:szCs w:val="20"/>
              </w:rPr>
              <w:t>%</w:t>
            </w:r>
          </w:p>
        </w:tc>
      </w:tr>
      <w:tr w:rsidR="00D3537F" w:rsidRPr="00576215" w:rsidTr="00D04A2A">
        <w:trPr>
          <w:jc w:val="center"/>
        </w:trPr>
        <w:tc>
          <w:tcPr>
            <w:tcW w:w="0" w:type="auto"/>
            <w:vAlign w:val="center"/>
          </w:tcPr>
          <w:p w:rsidR="00D3537F" w:rsidRDefault="00D3537F" w:rsidP="00D3537F">
            <w:pPr>
              <w:jc w:val="center"/>
              <w:rPr>
                <w:rFonts w:ascii="Arial Unicode" w:hAnsi="Arial Unicode" w:cs="Calibri"/>
                <w:sz w:val="22"/>
                <w:szCs w:val="22"/>
              </w:rPr>
            </w:pPr>
            <w:r>
              <w:rPr>
                <w:rFonts w:ascii="Arial Unicode" w:hAnsi="Arial Unicode" w:cs="Calibri"/>
                <w:sz w:val="22"/>
                <w:szCs w:val="22"/>
              </w:rPr>
              <w:t>11</w:t>
            </w:r>
          </w:p>
        </w:tc>
        <w:tc>
          <w:tcPr>
            <w:tcW w:w="2315" w:type="dxa"/>
            <w:vAlign w:val="center"/>
          </w:tcPr>
          <w:p w:rsidR="00D3537F" w:rsidRPr="00D3537F" w:rsidRDefault="00D3537F" w:rsidP="00D3537F">
            <w:pPr>
              <w:jc w:val="center"/>
              <w:rPr>
                <w:rFonts w:ascii="Arial Unicode" w:hAnsi="Arial Unicode" w:cs="Arial"/>
                <w:sz w:val="22"/>
                <w:szCs w:val="22"/>
              </w:rPr>
            </w:pPr>
            <w:r w:rsidRPr="00D3537F">
              <w:rPr>
                <w:rFonts w:ascii="Arial Unicode" w:hAnsi="Arial Unicode" w:cs="Arial"/>
                <w:sz w:val="22"/>
                <w:szCs w:val="22"/>
              </w:rPr>
              <w:t>44112730/1</w:t>
            </w:r>
          </w:p>
        </w:tc>
        <w:tc>
          <w:tcPr>
            <w:tcW w:w="3360" w:type="dxa"/>
            <w:vAlign w:val="center"/>
          </w:tcPr>
          <w:p w:rsidR="00D3537F" w:rsidRPr="00D3537F" w:rsidRDefault="00D3537F" w:rsidP="00D3537F">
            <w:pPr>
              <w:jc w:val="center"/>
              <w:rPr>
                <w:rFonts w:ascii="Arial LatArm" w:hAnsi="Arial LatArm" w:cs="Calibri"/>
                <w:sz w:val="22"/>
              </w:rPr>
            </w:pPr>
            <w:r w:rsidRPr="00D3537F">
              <w:rPr>
                <w:rFonts w:ascii="Calibri" w:hAnsi="Calibri" w:cs="Calibri"/>
                <w:sz w:val="22"/>
              </w:rPr>
              <w:t>Режущий</w:t>
            </w:r>
            <w:r w:rsidRPr="00D3537F">
              <w:rPr>
                <w:rFonts w:ascii="Arial LatArm" w:hAnsi="Arial LatArm" w:cs="Calibri"/>
                <w:sz w:val="22"/>
              </w:rPr>
              <w:t xml:space="preserve"> </w:t>
            </w:r>
            <w:r w:rsidRPr="00D3537F">
              <w:rPr>
                <w:rFonts w:ascii="Calibri" w:hAnsi="Calibri" w:cs="Calibri"/>
                <w:sz w:val="22"/>
              </w:rPr>
              <w:t>диск</w:t>
            </w:r>
            <w:r w:rsidRPr="00D3537F">
              <w:rPr>
                <w:rFonts w:ascii="Arial LatArm" w:hAnsi="Arial LatArm" w:cs="Calibri"/>
                <w:sz w:val="22"/>
              </w:rPr>
              <w:t xml:space="preserve"> </w:t>
            </w:r>
            <w:r w:rsidRPr="00D3537F">
              <w:rPr>
                <w:rFonts w:ascii="Calibri" w:hAnsi="Calibri" w:cs="Calibri"/>
                <w:sz w:val="22"/>
              </w:rPr>
              <w:t>Ф</w:t>
            </w:r>
            <w:r w:rsidRPr="00D3537F">
              <w:rPr>
                <w:rFonts w:ascii="Arial LatArm" w:hAnsi="Arial LatArm" w:cs="Calibri"/>
                <w:sz w:val="22"/>
              </w:rPr>
              <w:t xml:space="preserve"> 230</w:t>
            </w:r>
          </w:p>
        </w:tc>
        <w:tc>
          <w:tcPr>
            <w:tcW w:w="6805" w:type="dxa"/>
            <w:vAlign w:val="center"/>
          </w:tcPr>
          <w:p w:rsidR="00D3537F" w:rsidRPr="00950A53" w:rsidRDefault="00D3537F" w:rsidP="00D3537F">
            <w:pPr>
              <w:widowControl w:val="0"/>
              <w:spacing w:after="120"/>
              <w:ind w:right="-7"/>
              <w:jc w:val="center"/>
              <w:rPr>
                <w:rFonts w:ascii="GHEA Grapalat" w:hAnsi="GHEA Grapalat"/>
                <w:sz w:val="22"/>
                <w:szCs w:val="22"/>
              </w:rPr>
            </w:pPr>
            <w:r w:rsidRPr="00950A53">
              <w:rPr>
                <w:rFonts w:ascii="GHEA Grapalat" w:hAnsi="GHEA Grapalat"/>
                <w:sz w:val="22"/>
                <w:szCs w:val="22"/>
              </w:rPr>
              <w:t>Оплата производится в течение 20 (двадцати) банковских дней с момента принятия Покупателем товара.</w:t>
            </w:r>
          </w:p>
        </w:tc>
        <w:tc>
          <w:tcPr>
            <w:tcW w:w="1184" w:type="dxa"/>
            <w:vAlign w:val="center"/>
          </w:tcPr>
          <w:p w:rsidR="00D3537F" w:rsidRDefault="00D3537F" w:rsidP="00D3537F">
            <w:pPr>
              <w:jc w:val="center"/>
            </w:pPr>
            <w:r w:rsidRPr="001749C1">
              <w:rPr>
                <w:rFonts w:ascii="GHEA Grapalat" w:hAnsi="GHEA Grapalat"/>
                <w:sz w:val="20"/>
                <w:szCs w:val="20"/>
                <w:lang w:val="en-US"/>
              </w:rPr>
              <w:t>100</w:t>
            </w:r>
            <w:r w:rsidRPr="001749C1">
              <w:rPr>
                <w:rFonts w:ascii="GHEA Grapalat" w:hAnsi="GHEA Grapalat"/>
                <w:sz w:val="20"/>
                <w:szCs w:val="20"/>
              </w:rPr>
              <w:t>%</w:t>
            </w:r>
          </w:p>
        </w:tc>
      </w:tr>
      <w:tr w:rsidR="00D3537F" w:rsidRPr="00576215" w:rsidTr="00D04A2A">
        <w:trPr>
          <w:jc w:val="center"/>
        </w:trPr>
        <w:tc>
          <w:tcPr>
            <w:tcW w:w="0" w:type="auto"/>
            <w:vAlign w:val="center"/>
          </w:tcPr>
          <w:p w:rsidR="00D3537F" w:rsidRDefault="00D3537F" w:rsidP="00D3537F">
            <w:pPr>
              <w:jc w:val="center"/>
              <w:rPr>
                <w:rFonts w:ascii="Arial Unicode" w:hAnsi="Arial Unicode" w:cs="Calibri"/>
                <w:sz w:val="22"/>
                <w:szCs w:val="22"/>
              </w:rPr>
            </w:pPr>
            <w:r>
              <w:rPr>
                <w:rFonts w:ascii="Arial Unicode" w:hAnsi="Arial Unicode" w:cs="Calibri"/>
                <w:sz w:val="22"/>
                <w:szCs w:val="22"/>
              </w:rPr>
              <w:t>12</w:t>
            </w:r>
          </w:p>
        </w:tc>
        <w:tc>
          <w:tcPr>
            <w:tcW w:w="2315" w:type="dxa"/>
            <w:vAlign w:val="center"/>
          </w:tcPr>
          <w:p w:rsidR="00D3537F" w:rsidRPr="00D3537F" w:rsidRDefault="00D3537F" w:rsidP="00D3537F">
            <w:pPr>
              <w:jc w:val="center"/>
              <w:rPr>
                <w:rFonts w:ascii="Arial Unicode" w:hAnsi="Arial Unicode" w:cs="Arial"/>
                <w:sz w:val="22"/>
                <w:szCs w:val="22"/>
              </w:rPr>
            </w:pPr>
            <w:r w:rsidRPr="00D3537F">
              <w:rPr>
                <w:rFonts w:ascii="Arial Unicode" w:hAnsi="Arial Unicode" w:cs="Arial"/>
                <w:sz w:val="22"/>
                <w:szCs w:val="22"/>
              </w:rPr>
              <w:t>44112730/2</w:t>
            </w:r>
          </w:p>
        </w:tc>
        <w:tc>
          <w:tcPr>
            <w:tcW w:w="3360" w:type="dxa"/>
            <w:vAlign w:val="center"/>
          </w:tcPr>
          <w:p w:rsidR="00D3537F" w:rsidRPr="00D3537F" w:rsidRDefault="00D3537F" w:rsidP="00D3537F">
            <w:pPr>
              <w:jc w:val="center"/>
              <w:rPr>
                <w:rFonts w:ascii="Arial LatArm" w:hAnsi="Arial LatArm" w:cs="Calibri"/>
                <w:sz w:val="22"/>
              </w:rPr>
            </w:pPr>
            <w:r w:rsidRPr="00D3537F">
              <w:rPr>
                <w:rFonts w:ascii="Calibri" w:hAnsi="Calibri" w:cs="Calibri"/>
                <w:sz w:val="22"/>
              </w:rPr>
              <w:t>Режущий</w:t>
            </w:r>
            <w:r w:rsidRPr="00D3537F">
              <w:rPr>
                <w:rFonts w:ascii="Arial LatArm" w:hAnsi="Arial LatArm" w:cs="Calibri"/>
                <w:sz w:val="22"/>
              </w:rPr>
              <w:t xml:space="preserve"> </w:t>
            </w:r>
            <w:r w:rsidRPr="00D3537F">
              <w:rPr>
                <w:rFonts w:ascii="Calibri" w:hAnsi="Calibri" w:cs="Calibri"/>
                <w:sz w:val="22"/>
              </w:rPr>
              <w:t>диск</w:t>
            </w:r>
            <w:r w:rsidRPr="00D3537F">
              <w:rPr>
                <w:rFonts w:ascii="Arial LatArm" w:hAnsi="Arial LatArm" w:cs="Calibri"/>
                <w:sz w:val="22"/>
              </w:rPr>
              <w:t xml:space="preserve"> </w:t>
            </w:r>
            <w:r w:rsidRPr="00D3537F">
              <w:rPr>
                <w:rFonts w:ascii="Calibri" w:hAnsi="Calibri" w:cs="Calibri"/>
                <w:sz w:val="22"/>
              </w:rPr>
              <w:t>Ф</w:t>
            </w:r>
            <w:r w:rsidRPr="00D3537F">
              <w:rPr>
                <w:rFonts w:ascii="Arial LatArm" w:hAnsi="Arial LatArm" w:cs="Calibri"/>
                <w:sz w:val="22"/>
              </w:rPr>
              <w:t xml:space="preserve"> 300</w:t>
            </w:r>
          </w:p>
        </w:tc>
        <w:tc>
          <w:tcPr>
            <w:tcW w:w="6805" w:type="dxa"/>
            <w:vAlign w:val="center"/>
          </w:tcPr>
          <w:p w:rsidR="00D3537F" w:rsidRPr="00950A53" w:rsidRDefault="00D3537F" w:rsidP="00D3537F">
            <w:pPr>
              <w:widowControl w:val="0"/>
              <w:spacing w:after="120"/>
              <w:ind w:right="-7"/>
              <w:jc w:val="center"/>
              <w:rPr>
                <w:rFonts w:ascii="GHEA Grapalat" w:hAnsi="GHEA Grapalat"/>
                <w:sz w:val="22"/>
                <w:szCs w:val="22"/>
              </w:rPr>
            </w:pPr>
            <w:r w:rsidRPr="00950A53">
              <w:rPr>
                <w:rFonts w:ascii="GHEA Grapalat" w:hAnsi="GHEA Grapalat"/>
                <w:sz w:val="22"/>
                <w:szCs w:val="22"/>
              </w:rPr>
              <w:t>Оплата производится в течение 20 (двадцати) банковских дней с момента принятия Покупателем товара.</w:t>
            </w:r>
          </w:p>
        </w:tc>
        <w:tc>
          <w:tcPr>
            <w:tcW w:w="1184" w:type="dxa"/>
            <w:vAlign w:val="center"/>
          </w:tcPr>
          <w:p w:rsidR="00D3537F" w:rsidRDefault="00D3537F" w:rsidP="00D3537F">
            <w:pPr>
              <w:jc w:val="center"/>
            </w:pPr>
            <w:r w:rsidRPr="001749C1">
              <w:rPr>
                <w:rFonts w:ascii="GHEA Grapalat" w:hAnsi="GHEA Grapalat"/>
                <w:sz w:val="20"/>
                <w:szCs w:val="20"/>
                <w:lang w:val="en-US"/>
              </w:rPr>
              <w:t>100</w:t>
            </w:r>
            <w:r w:rsidRPr="001749C1">
              <w:rPr>
                <w:rFonts w:ascii="GHEA Grapalat" w:hAnsi="GHEA Grapalat"/>
                <w:sz w:val="20"/>
                <w:szCs w:val="20"/>
              </w:rPr>
              <w:t>%</w:t>
            </w:r>
          </w:p>
        </w:tc>
      </w:tr>
      <w:tr w:rsidR="0061525D" w:rsidRPr="00576215" w:rsidTr="00D04A2A">
        <w:trPr>
          <w:jc w:val="center"/>
        </w:trPr>
        <w:tc>
          <w:tcPr>
            <w:tcW w:w="7963" w:type="dxa"/>
            <w:gridSpan w:val="3"/>
            <w:vAlign w:val="center"/>
          </w:tcPr>
          <w:p w:rsidR="0061525D" w:rsidRPr="00DF4A61" w:rsidRDefault="0061525D" w:rsidP="00D04A2A">
            <w:pPr>
              <w:jc w:val="center"/>
              <w:rPr>
                <w:rFonts w:ascii="GHEA Grapalat" w:hAnsi="GHEA Grapalat"/>
                <w:sz w:val="26"/>
                <w:szCs w:val="20"/>
              </w:rPr>
            </w:pPr>
            <w:r w:rsidRPr="00DF4A61">
              <w:rPr>
                <w:rFonts w:ascii="GHEA Grapalat" w:hAnsi="GHEA Grapalat"/>
                <w:sz w:val="26"/>
                <w:szCs w:val="20"/>
              </w:rPr>
              <w:t>Всего</w:t>
            </w:r>
          </w:p>
        </w:tc>
        <w:tc>
          <w:tcPr>
            <w:tcW w:w="6805" w:type="dxa"/>
            <w:vAlign w:val="center"/>
          </w:tcPr>
          <w:p w:rsidR="0061525D" w:rsidRPr="002D1781" w:rsidRDefault="0061525D" w:rsidP="00D04A2A">
            <w:pPr>
              <w:widowControl w:val="0"/>
              <w:spacing w:after="120"/>
              <w:jc w:val="center"/>
              <w:rPr>
                <w:rFonts w:ascii="GHEA Grapalat" w:hAnsi="GHEA Grapalat"/>
                <w:szCs w:val="20"/>
              </w:rPr>
            </w:pPr>
          </w:p>
        </w:tc>
        <w:tc>
          <w:tcPr>
            <w:tcW w:w="1184" w:type="dxa"/>
            <w:vAlign w:val="center"/>
          </w:tcPr>
          <w:p w:rsidR="0061525D" w:rsidRDefault="0061525D" w:rsidP="00D04A2A">
            <w:pPr>
              <w:widowControl w:val="0"/>
              <w:spacing w:after="120"/>
              <w:jc w:val="center"/>
              <w:rPr>
                <w:rFonts w:ascii="GHEA Grapalat" w:hAnsi="GHEA Grapalat"/>
                <w:sz w:val="20"/>
                <w:szCs w:val="20"/>
                <w:lang w:val="en-US"/>
              </w:rPr>
            </w:pPr>
            <w:r>
              <w:rPr>
                <w:rFonts w:ascii="GHEA Grapalat" w:hAnsi="GHEA Grapalat"/>
                <w:sz w:val="20"/>
                <w:szCs w:val="20"/>
                <w:lang w:val="en-US"/>
              </w:rPr>
              <w:t>100</w:t>
            </w:r>
            <w:r w:rsidRPr="00576215">
              <w:rPr>
                <w:rFonts w:ascii="GHEA Grapalat" w:hAnsi="GHEA Grapalat"/>
                <w:sz w:val="20"/>
                <w:szCs w:val="20"/>
              </w:rPr>
              <w:t>%</w:t>
            </w:r>
          </w:p>
        </w:tc>
      </w:tr>
    </w:tbl>
    <w:p w:rsidR="0061525D" w:rsidRDefault="0061525D" w:rsidP="0061525D">
      <w:pPr>
        <w:pStyle w:val="FootnoteText"/>
        <w:widowControl w:val="0"/>
        <w:jc w:val="both"/>
        <w:rPr>
          <w:rFonts w:ascii="GHEA Grapalat" w:hAnsi="GHEA Grapalat"/>
          <w:i/>
          <w:lang w:val="en-US"/>
        </w:rPr>
      </w:pPr>
    </w:p>
    <w:p w:rsidR="0061525D" w:rsidRPr="008842CE" w:rsidRDefault="0061525D" w:rsidP="0061525D">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rsidR="0061525D" w:rsidRPr="00016450" w:rsidRDefault="0061525D" w:rsidP="0061525D">
      <w:pPr>
        <w:widowControl w:val="0"/>
        <w:tabs>
          <w:tab w:val="left" w:pos="3990"/>
        </w:tabs>
        <w:spacing w:after="160" w:line="360" w:lineRule="auto"/>
        <w:rPr>
          <w:rFonts w:ascii="GHEA Grapalat" w:hAnsi="GHEA Grapalat"/>
        </w:rPr>
      </w:pPr>
    </w:p>
    <w:tbl>
      <w:tblPr>
        <w:tblW w:w="9735" w:type="dxa"/>
        <w:jc w:val="center"/>
        <w:tblLayout w:type="fixed"/>
        <w:tblLook w:val="0000" w:firstRow="0" w:lastRow="0" w:firstColumn="0" w:lastColumn="0" w:noHBand="0" w:noVBand="0"/>
      </w:tblPr>
      <w:tblGrid>
        <w:gridCol w:w="4581"/>
        <w:gridCol w:w="768"/>
        <w:gridCol w:w="4386"/>
      </w:tblGrid>
      <w:tr w:rsidR="0061525D" w:rsidRPr="00DD2B43" w:rsidTr="00D04A2A">
        <w:trPr>
          <w:trHeight w:val="1762"/>
          <w:jc w:val="center"/>
        </w:trPr>
        <w:tc>
          <w:tcPr>
            <w:tcW w:w="4581" w:type="dxa"/>
          </w:tcPr>
          <w:p w:rsidR="0061525D" w:rsidRPr="00DD2B43" w:rsidRDefault="0061525D" w:rsidP="00D04A2A">
            <w:pPr>
              <w:widowControl w:val="0"/>
              <w:spacing w:after="160" w:line="360" w:lineRule="auto"/>
              <w:jc w:val="center"/>
              <w:rPr>
                <w:rFonts w:ascii="GHEA Grapalat" w:hAnsi="GHEA Grapalat" w:cs="Sylfaen"/>
                <w:b/>
                <w:bCs/>
              </w:rPr>
            </w:pPr>
            <w:r w:rsidRPr="00DD2B43">
              <w:rPr>
                <w:rFonts w:ascii="GHEA Grapalat" w:hAnsi="GHEA Grapalat"/>
                <w:b/>
              </w:rPr>
              <w:t>ПОКУПАТЕЛЬ</w:t>
            </w:r>
          </w:p>
          <w:p w:rsidR="0061525D" w:rsidRPr="00FE175A" w:rsidRDefault="0061525D" w:rsidP="00D04A2A">
            <w:pPr>
              <w:widowControl w:val="0"/>
              <w:jc w:val="center"/>
              <w:rPr>
                <w:rFonts w:ascii="GHEA Grapalat" w:hAnsi="GHEA Grapalat"/>
                <w:lang w:val="en-US"/>
              </w:rPr>
            </w:pPr>
            <w:r>
              <w:rPr>
                <w:rFonts w:ascii="GHEA Grapalat" w:hAnsi="GHEA Grapalat"/>
                <w:lang w:val="en-US"/>
              </w:rPr>
              <w:t>__________________________</w:t>
            </w:r>
          </w:p>
          <w:p w:rsidR="0061525D" w:rsidRPr="00FE175A" w:rsidRDefault="0061525D" w:rsidP="00D04A2A">
            <w:pPr>
              <w:widowControl w:val="0"/>
              <w:spacing w:after="160" w:line="360" w:lineRule="auto"/>
              <w:jc w:val="center"/>
              <w:rPr>
                <w:rFonts w:ascii="GHEA Grapalat" w:hAnsi="GHEA Grapalat"/>
                <w:sz w:val="16"/>
              </w:rPr>
            </w:pPr>
            <w:r w:rsidRPr="00FE175A">
              <w:rPr>
                <w:rFonts w:ascii="GHEA Grapalat" w:hAnsi="GHEA Grapalat"/>
                <w:sz w:val="16"/>
              </w:rPr>
              <w:t>/подпись/</w:t>
            </w:r>
          </w:p>
          <w:p w:rsidR="0061525D" w:rsidRPr="00DD2B43" w:rsidRDefault="0061525D" w:rsidP="00D04A2A">
            <w:pPr>
              <w:widowControl w:val="0"/>
              <w:spacing w:after="160" w:line="360" w:lineRule="auto"/>
              <w:jc w:val="center"/>
              <w:rPr>
                <w:rFonts w:ascii="GHEA Grapalat" w:hAnsi="GHEA Grapalat"/>
              </w:rPr>
            </w:pPr>
            <w:r w:rsidRPr="00DD2B43">
              <w:rPr>
                <w:rFonts w:ascii="GHEA Grapalat" w:hAnsi="GHEA Grapalat"/>
              </w:rPr>
              <w:t>М. П.</w:t>
            </w:r>
          </w:p>
        </w:tc>
        <w:tc>
          <w:tcPr>
            <w:tcW w:w="768" w:type="dxa"/>
          </w:tcPr>
          <w:p w:rsidR="0061525D" w:rsidRPr="00DD2B43" w:rsidRDefault="0061525D" w:rsidP="00D04A2A">
            <w:pPr>
              <w:widowControl w:val="0"/>
              <w:spacing w:after="160" w:line="360" w:lineRule="auto"/>
              <w:jc w:val="center"/>
              <w:rPr>
                <w:rFonts w:ascii="GHEA Grapalat" w:hAnsi="GHEA Grapalat"/>
              </w:rPr>
            </w:pPr>
          </w:p>
        </w:tc>
        <w:tc>
          <w:tcPr>
            <w:tcW w:w="4386" w:type="dxa"/>
          </w:tcPr>
          <w:p w:rsidR="0061525D" w:rsidRPr="00DD2B43" w:rsidRDefault="0061525D" w:rsidP="00D04A2A">
            <w:pPr>
              <w:widowControl w:val="0"/>
              <w:spacing w:after="160" w:line="360" w:lineRule="auto"/>
              <w:jc w:val="center"/>
              <w:rPr>
                <w:rFonts w:ascii="GHEA Grapalat" w:hAnsi="GHEA Grapalat" w:cs="Sylfaen"/>
                <w:b/>
                <w:bCs/>
              </w:rPr>
            </w:pPr>
            <w:r w:rsidRPr="00DD2B43">
              <w:rPr>
                <w:rFonts w:ascii="GHEA Grapalat" w:hAnsi="GHEA Grapalat"/>
                <w:b/>
              </w:rPr>
              <w:t>ПРОДАВЕЦ</w:t>
            </w:r>
          </w:p>
          <w:p w:rsidR="0061525D" w:rsidRPr="00FE175A" w:rsidRDefault="0061525D" w:rsidP="00D04A2A">
            <w:pPr>
              <w:widowControl w:val="0"/>
              <w:jc w:val="center"/>
              <w:rPr>
                <w:rFonts w:ascii="GHEA Grapalat" w:hAnsi="GHEA Grapalat"/>
                <w:lang w:val="en-US"/>
              </w:rPr>
            </w:pPr>
            <w:r>
              <w:rPr>
                <w:rFonts w:ascii="GHEA Grapalat" w:hAnsi="GHEA Grapalat"/>
                <w:lang w:val="en-US"/>
              </w:rPr>
              <w:t>__________________________</w:t>
            </w:r>
          </w:p>
          <w:p w:rsidR="0061525D" w:rsidRDefault="0061525D" w:rsidP="00D04A2A">
            <w:pPr>
              <w:widowControl w:val="0"/>
              <w:spacing w:after="160" w:line="360" w:lineRule="auto"/>
              <w:jc w:val="center"/>
              <w:rPr>
                <w:rFonts w:ascii="GHEA Grapalat" w:hAnsi="GHEA Grapalat"/>
                <w:sz w:val="16"/>
                <w:lang w:val="en-US"/>
              </w:rPr>
            </w:pPr>
            <w:r w:rsidRPr="00FE175A">
              <w:rPr>
                <w:rFonts w:ascii="GHEA Grapalat" w:hAnsi="GHEA Grapalat"/>
                <w:sz w:val="16"/>
              </w:rPr>
              <w:t>/подпись/</w:t>
            </w:r>
          </w:p>
          <w:p w:rsidR="0061525D" w:rsidRPr="00DD2B43" w:rsidRDefault="0061525D" w:rsidP="00D04A2A">
            <w:pPr>
              <w:widowControl w:val="0"/>
              <w:spacing w:after="160" w:line="360" w:lineRule="auto"/>
              <w:jc w:val="center"/>
              <w:rPr>
                <w:rFonts w:ascii="GHEA Grapalat" w:hAnsi="GHEA Grapalat"/>
              </w:rPr>
            </w:pPr>
            <w:r w:rsidRPr="00DD2B43">
              <w:rPr>
                <w:rFonts w:ascii="GHEA Grapalat" w:hAnsi="GHEA Grapalat"/>
              </w:rPr>
              <w:t>М. П.</w:t>
            </w:r>
          </w:p>
        </w:tc>
      </w:tr>
    </w:tbl>
    <w:p w:rsidR="0061525D" w:rsidRPr="00B138F3" w:rsidRDefault="0061525D" w:rsidP="0061525D">
      <w:pPr>
        <w:widowControl w:val="0"/>
        <w:spacing w:after="160"/>
        <w:jc w:val="right"/>
        <w:rPr>
          <w:rFonts w:ascii="GHEA Grapalat" w:hAnsi="GHEA Grapalat"/>
        </w:rPr>
        <w:sectPr w:rsidR="0061525D" w:rsidRPr="00B138F3" w:rsidSect="00E6288F">
          <w:footnotePr>
            <w:pos w:val="beneathText"/>
          </w:footnotePr>
          <w:pgSz w:w="16838" w:h="11906" w:orient="landscape" w:code="9"/>
          <w:pgMar w:top="1418" w:right="1418" w:bottom="1418" w:left="1418" w:header="561" w:footer="561" w:gutter="0"/>
          <w:cols w:space="720"/>
        </w:sectPr>
      </w:pPr>
    </w:p>
    <w:p w:rsidR="0061525D" w:rsidRPr="00B138F3" w:rsidRDefault="0061525D" w:rsidP="0061525D">
      <w:pPr>
        <w:widowControl w:val="0"/>
        <w:spacing w:after="160"/>
        <w:jc w:val="right"/>
        <w:rPr>
          <w:rFonts w:ascii="GHEA Grapalat" w:hAnsi="GHEA Grapalat"/>
          <w:i/>
        </w:rPr>
      </w:pPr>
      <w:r w:rsidRPr="00B138F3">
        <w:rPr>
          <w:rFonts w:ascii="GHEA Grapalat" w:hAnsi="GHEA Grapalat"/>
          <w:i/>
        </w:rPr>
        <w:lastRenderedPageBreak/>
        <w:t>Приложение № 3</w:t>
      </w:r>
    </w:p>
    <w:p w:rsidR="0061525D" w:rsidRPr="00AA5BD2" w:rsidRDefault="0061525D" w:rsidP="0061525D">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sidR="00971612" w:rsidRPr="006B18CD">
        <w:rPr>
          <w:rFonts w:ascii="GHEA Grapalat" w:hAnsi="GHEA Grapalat"/>
        </w:rPr>
        <w:t>ЕГС</w:t>
      </w:r>
      <w:r w:rsidR="00971612">
        <w:rPr>
          <w:rFonts w:ascii="GHEA Grapalat" w:hAnsi="GHEA Grapalat"/>
        </w:rPr>
        <w:t>-</w:t>
      </w:r>
      <w:r w:rsidR="00971612" w:rsidRPr="00C92C21">
        <w:rPr>
          <w:rFonts w:ascii="GHEA Grapalat" w:hAnsi="GHEA Grapalat"/>
        </w:rPr>
        <w:t>HMA-APDzB</w:t>
      </w:r>
      <w:r w:rsidR="00971612">
        <w:rPr>
          <w:rFonts w:ascii="GHEA Grapalat" w:hAnsi="GHEA Grapalat"/>
        </w:rPr>
        <w:t>-</w:t>
      </w:r>
      <w:r w:rsidR="00971612" w:rsidRPr="007C6E16">
        <w:rPr>
          <w:rFonts w:ascii="GHEA Grapalat" w:hAnsi="GHEA Grapalat"/>
        </w:rPr>
        <w:t>21</w:t>
      </w:r>
      <w:r w:rsidR="00971612">
        <w:rPr>
          <w:rFonts w:ascii="GHEA Grapalat" w:hAnsi="GHEA Grapalat"/>
        </w:rPr>
        <w:t>/</w:t>
      </w:r>
      <w:r w:rsidR="00D3537F" w:rsidRPr="00D3537F">
        <w:rPr>
          <w:rFonts w:ascii="GHEA Grapalat" w:hAnsi="GHEA Grapalat"/>
        </w:rPr>
        <w:t>4</w:t>
      </w:r>
      <w:r w:rsidR="00971612" w:rsidRPr="00413E59">
        <w:rPr>
          <w:rFonts w:ascii="GHEA Grapalat" w:hAnsi="GHEA Grapalat"/>
        </w:rPr>
        <w:t xml:space="preserve">  </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Pr>
          <w:rFonts w:ascii="GHEA Grapalat" w:hAnsi="GHEA Grapalat"/>
          <w:i/>
        </w:rPr>
        <w:t>21</w:t>
      </w:r>
      <w:r w:rsidRPr="00AA5BD2">
        <w:rPr>
          <w:rFonts w:ascii="GHEA Grapalat" w:hAnsi="GHEA Grapalat"/>
          <w:i/>
        </w:rPr>
        <w:t>г.</w:t>
      </w:r>
    </w:p>
    <w:p w:rsidR="0061525D" w:rsidRPr="00B138F3" w:rsidRDefault="0061525D" w:rsidP="0061525D">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61525D" w:rsidRPr="00B138F3" w:rsidTr="00D04A2A">
        <w:trPr>
          <w:tblCellSpacing w:w="7" w:type="dxa"/>
          <w:jc w:val="center"/>
        </w:trPr>
        <w:tc>
          <w:tcPr>
            <w:tcW w:w="0" w:type="auto"/>
            <w:vAlign w:val="center"/>
          </w:tcPr>
          <w:p w:rsidR="0061525D" w:rsidRPr="00B138F3" w:rsidRDefault="0061525D" w:rsidP="00D04A2A">
            <w:pPr>
              <w:widowControl w:val="0"/>
              <w:spacing w:after="160"/>
              <w:jc w:val="center"/>
              <w:rPr>
                <w:rFonts w:ascii="GHEA Grapalat" w:hAnsi="GHEA Grapalat"/>
                <w:iCs/>
              </w:rPr>
            </w:pPr>
            <w:r w:rsidRPr="00B138F3">
              <w:rPr>
                <w:rFonts w:ascii="GHEA Grapalat" w:hAnsi="GHEA Grapalat"/>
              </w:rPr>
              <w:t xml:space="preserve">Сторона договора </w:t>
            </w:r>
          </w:p>
          <w:p w:rsidR="0061525D" w:rsidRPr="00B138F3" w:rsidRDefault="0061525D" w:rsidP="00D04A2A">
            <w:pPr>
              <w:widowControl w:val="0"/>
              <w:spacing w:after="160"/>
              <w:jc w:val="center"/>
              <w:rPr>
                <w:rFonts w:ascii="GHEA Grapalat" w:hAnsi="GHEA Grapalat"/>
                <w:iCs/>
              </w:rPr>
            </w:pPr>
            <w:r w:rsidRPr="00B138F3">
              <w:rPr>
                <w:rFonts w:ascii="GHEA Grapalat" w:hAnsi="GHEA Grapalat"/>
              </w:rPr>
              <w:t>_______________________________</w:t>
            </w:r>
          </w:p>
          <w:p w:rsidR="0061525D" w:rsidRPr="00B138F3" w:rsidRDefault="0061525D" w:rsidP="00D04A2A">
            <w:pPr>
              <w:widowControl w:val="0"/>
              <w:spacing w:after="160"/>
              <w:jc w:val="center"/>
              <w:rPr>
                <w:rFonts w:ascii="GHEA Grapalat" w:hAnsi="GHEA Grapalat"/>
                <w:iCs/>
              </w:rPr>
            </w:pPr>
            <w:r w:rsidRPr="00B138F3">
              <w:rPr>
                <w:rFonts w:ascii="GHEA Grapalat" w:hAnsi="GHEA Grapalat"/>
              </w:rPr>
              <w:t>_______________________________</w:t>
            </w:r>
          </w:p>
          <w:p w:rsidR="0061525D" w:rsidRPr="00B138F3" w:rsidRDefault="0061525D" w:rsidP="00D04A2A">
            <w:pPr>
              <w:widowControl w:val="0"/>
              <w:spacing w:after="160"/>
              <w:jc w:val="center"/>
              <w:rPr>
                <w:rFonts w:ascii="GHEA Grapalat" w:hAnsi="GHEA Grapalat"/>
                <w:iCs/>
              </w:rPr>
            </w:pPr>
            <w:r w:rsidRPr="00B138F3">
              <w:rPr>
                <w:rFonts w:ascii="GHEA Grapalat" w:hAnsi="GHEA Grapalat"/>
              </w:rPr>
              <w:t>место нахождения _______________</w:t>
            </w:r>
          </w:p>
          <w:p w:rsidR="0061525D" w:rsidRPr="00B138F3" w:rsidRDefault="0061525D" w:rsidP="00D04A2A">
            <w:pPr>
              <w:widowControl w:val="0"/>
              <w:spacing w:after="160"/>
              <w:jc w:val="center"/>
              <w:rPr>
                <w:rFonts w:ascii="GHEA Grapalat" w:hAnsi="GHEA Grapalat"/>
                <w:iCs/>
              </w:rPr>
            </w:pPr>
            <w:r w:rsidRPr="00B138F3">
              <w:rPr>
                <w:rFonts w:ascii="GHEA Grapalat" w:hAnsi="GHEA Grapalat"/>
              </w:rPr>
              <w:t>Р/С____________________________</w:t>
            </w:r>
          </w:p>
          <w:p w:rsidR="0061525D" w:rsidRPr="00B138F3" w:rsidRDefault="0061525D" w:rsidP="00D04A2A">
            <w:pPr>
              <w:widowControl w:val="0"/>
              <w:spacing w:after="160"/>
              <w:jc w:val="center"/>
              <w:rPr>
                <w:rFonts w:ascii="GHEA Grapalat" w:hAnsi="GHEA Grapalat"/>
                <w:iCs/>
              </w:rPr>
            </w:pPr>
            <w:r w:rsidRPr="00B138F3">
              <w:rPr>
                <w:rFonts w:ascii="GHEA Grapalat" w:hAnsi="GHEA Grapalat"/>
              </w:rPr>
              <w:t>УНН___________________________</w:t>
            </w:r>
          </w:p>
        </w:tc>
        <w:tc>
          <w:tcPr>
            <w:tcW w:w="0" w:type="auto"/>
            <w:vAlign w:val="center"/>
          </w:tcPr>
          <w:p w:rsidR="0061525D" w:rsidRPr="00B138F3" w:rsidRDefault="0061525D" w:rsidP="00D04A2A">
            <w:pPr>
              <w:widowControl w:val="0"/>
              <w:spacing w:after="160"/>
              <w:jc w:val="center"/>
              <w:rPr>
                <w:rFonts w:ascii="GHEA Grapalat" w:hAnsi="GHEA Grapalat"/>
                <w:iCs/>
              </w:rPr>
            </w:pPr>
            <w:r w:rsidRPr="00B138F3">
              <w:rPr>
                <w:rFonts w:ascii="GHEA Grapalat" w:hAnsi="GHEA Grapalat"/>
              </w:rPr>
              <w:t xml:space="preserve">Заказчик </w:t>
            </w:r>
          </w:p>
          <w:p w:rsidR="0061525D" w:rsidRPr="00B138F3" w:rsidRDefault="0061525D" w:rsidP="00D04A2A">
            <w:pPr>
              <w:widowControl w:val="0"/>
              <w:spacing w:after="160"/>
              <w:jc w:val="center"/>
              <w:rPr>
                <w:rFonts w:ascii="GHEA Grapalat" w:hAnsi="GHEA Grapalat"/>
                <w:iCs/>
              </w:rPr>
            </w:pPr>
            <w:r w:rsidRPr="00B138F3">
              <w:rPr>
                <w:rFonts w:ascii="GHEA Grapalat" w:hAnsi="GHEA Grapalat"/>
              </w:rPr>
              <w:t>__________________________________</w:t>
            </w:r>
          </w:p>
          <w:p w:rsidR="0061525D" w:rsidRPr="00B138F3" w:rsidRDefault="0061525D" w:rsidP="00D04A2A">
            <w:pPr>
              <w:widowControl w:val="0"/>
              <w:spacing w:after="160"/>
              <w:jc w:val="center"/>
              <w:rPr>
                <w:rFonts w:ascii="GHEA Grapalat" w:hAnsi="GHEA Grapalat"/>
                <w:iCs/>
              </w:rPr>
            </w:pPr>
            <w:r w:rsidRPr="00B138F3">
              <w:rPr>
                <w:rFonts w:ascii="GHEA Grapalat" w:hAnsi="GHEA Grapalat"/>
              </w:rPr>
              <w:t>__________________________________</w:t>
            </w:r>
          </w:p>
          <w:p w:rsidR="0061525D" w:rsidRPr="00B138F3" w:rsidRDefault="0061525D" w:rsidP="00D04A2A">
            <w:pPr>
              <w:widowControl w:val="0"/>
              <w:spacing w:after="160"/>
              <w:jc w:val="center"/>
              <w:rPr>
                <w:rFonts w:ascii="GHEA Grapalat" w:hAnsi="GHEA Grapalat"/>
                <w:iCs/>
              </w:rPr>
            </w:pPr>
            <w:r w:rsidRPr="00B138F3">
              <w:rPr>
                <w:rFonts w:ascii="GHEA Grapalat" w:hAnsi="GHEA Grapalat"/>
              </w:rPr>
              <w:t>место нахождения _________________</w:t>
            </w:r>
          </w:p>
          <w:p w:rsidR="0061525D" w:rsidRPr="00B138F3" w:rsidRDefault="0061525D" w:rsidP="00D04A2A">
            <w:pPr>
              <w:widowControl w:val="0"/>
              <w:spacing w:after="160"/>
              <w:jc w:val="center"/>
              <w:rPr>
                <w:rFonts w:ascii="GHEA Grapalat" w:hAnsi="GHEA Grapalat"/>
                <w:iCs/>
              </w:rPr>
            </w:pPr>
            <w:r w:rsidRPr="00B138F3">
              <w:rPr>
                <w:rFonts w:ascii="GHEA Grapalat" w:hAnsi="GHEA Grapalat"/>
              </w:rPr>
              <w:t>Р/С_______________________________</w:t>
            </w:r>
          </w:p>
          <w:p w:rsidR="0061525D" w:rsidRPr="00B138F3" w:rsidRDefault="0061525D" w:rsidP="00D04A2A">
            <w:pPr>
              <w:widowControl w:val="0"/>
              <w:spacing w:after="160"/>
              <w:jc w:val="center"/>
              <w:rPr>
                <w:rFonts w:ascii="GHEA Grapalat" w:hAnsi="GHEA Grapalat"/>
                <w:iCs/>
              </w:rPr>
            </w:pPr>
            <w:r w:rsidRPr="00B138F3">
              <w:rPr>
                <w:rFonts w:ascii="GHEA Grapalat" w:hAnsi="GHEA Grapalat"/>
              </w:rPr>
              <w:t>УНН______________________________</w:t>
            </w:r>
          </w:p>
        </w:tc>
      </w:tr>
    </w:tbl>
    <w:p w:rsidR="0061525D" w:rsidRPr="00B138F3" w:rsidRDefault="0061525D" w:rsidP="0061525D">
      <w:pPr>
        <w:widowControl w:val="0"/>
        <w:spacing w:after="160"/>
        <w:ind w:firstLine="375"/>
        <w:rPr>
          <w:rFonts w:ascii="GHEA Grapalat" w:hAnsi="GHEA Grapalat"/>
          <w:iCs/>
        </w:rPr>
      </w:pPr>
    </w:p>
    <w:p w:rsidR="0061525D" w:rsidRPr="00B138F3" w:rsidRDefault="0061525D" w:rsidP="0061525D">
      <w:pPr>
        <w:widowControl w:val="0"/>
        <w:spacing w:after="160"/>
        <w:ind w:left="567" w:right="467"/>
        <w:jc w:val="center"/>
        <w:rPr>
          <w:rFonts w:ascii="GHEA Grapalat" w:hAnsi="GHEA Grapalat"/>
          <w:iCs/>
        </w:rPr>
      </w:pPr>
      <w:r w:rsidRPr="00B138F3">
        <w:rPr>
          <w:rFonts w:ascii="GHEA Grapalat" w:hAnsi="GHEA Grapalat"/>
          <w:b/>
        </w:rPr>
        <w:t>АКТ №</w:t>
      </w:r>
    </w:p>
    <w:p w:rsidR="0061525D" w:rsidRPr="00B138F3" w:rsidRDefault="0061525D" w:rsidP="0061525D">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Pr="00B138F3">
        <w:rPr>
          <w:rFonts w:ascii="GHEA Grapalat" w:hAnsi="GHEA Grapalat"/>
          <w:b/>
        </w:rPr>
        <w:br/>
        <w:t>ИСПОЛНЕНИЯ ДОГОВОРАИЛИ ЕГО ЧАСТИ</w:t>
      </w:r>
    </w:p>
    <w:p w:rsidR="0061525D" w:rsidRPr="00B138F3" w:rsidRDefault="0061525D" w:rsidP="0061525D">
      <w:pPr>
        <w:pStyle w:val="BodyTextIndent"/>
        <w:widowControl w:val="0"/>
        <w:spacing w:after="160" w:line="240" w:lineRule="auto"/>
        <w:ind w:firstLine="0"/>
        <w:jc w:val="center"/>
        <w:rPr>
          <w:rFonts w:ascii="GHEA Grapalat" w:hAnsi="GHEA Grapalat"/>
          <w:b/>
          <w:bCs/>
          <w:iCs/>
          <w:sz w:val="24"/>
          <w:szCs w:val="24"/>
        </w:rPr>
      </w:pPr>
    </w:p>
    <w:p w:rsidR="0061525D" w:rsidRPr="00B138F3" w:rsidRDefault="0061525D" w:rsidP="0061525D">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61525D" w:rsidRPr="00B138F3" w:rsidRDefault="0061525D" w:rsidP="0061525D">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 __________________________________</w:t>
      </w:r>
    </w:p>
    <w:p w:rsidR="0061525D" w:rsidRPr="00B138F3" w:rsidRDefault="0061525D" w:rsidP="0061525D">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"__________" "_______________________" 20 ______ г.</w:t>
      </w:r>
    </w:p>
    <w:p w:rsidR="0061525D" w:rsidRPr="00B138F3" w:rsidRDefault="0061525D" w:rsidP="0061525D">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__________________________________________________________</w:t>
      </w:r>
    </w:p>
    <w:p w:rsidR="0061525D" w:rsidRPr="00B138F3" w:rsidRDefault="0061525D" w:rsidP="0061525D">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sidRPr="00B138F3">
        <w:rPr>
          <w:rFonts w:ascii="GHEA Grapalat" w:hAnsi="GHEA Grapalat"/>
        </w:rPr>
        <w:tab/>
        <w:t>" "</w:t>
      </w:r>
      <w:r w:rsidRPr="00B138F3">
        <w:rPr>
          <w:rFonts w:ascii="GHEA Grapalat" w:hAnsi="GHEA Grapalat"/>
        </w:rPr>
        <w:tab/>
        <w:t>" 20</w:t>
      </w:r>
      <w:r w:rsidRPr="00B138F3">
        <w:rPr>
          <w:rFonts w:ascii="GHEA Grapalat" w:hAnsi="GHEA Grapalat"/>
        </w:rPr>
        <w:tab/>
        <w:t>г., составили настоящий акт о следующем:</w:t>
      </w:r>
      <w:r w:rsidRPr="00B138F3">
        <w:rPr>
          <w:rFonts w:ascii="GHEA Grapalat" w:hAnsi="GHEA Grapalat"/>
        </w:rPr>
        <w:br w:type="page"/>
      </w:r>
    </w:p>
    <w:p w:rsidR="0061525D" w:rsidRPr="00B138F3" w:rsidRDefault="0061525D" w:rsidP="0061525D">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61525D" w:rsidRPr="00B138F3" w:rsidTr="00D04A2A">
        <w:trPr>
          <w:jc w:val="center"/>
        </w:trPr>
        <w:tc>
          <w:tcPr>
            <w:tcW w:w="442" w:type="dxa"/>
            <w:vMerge w:val="restart"/>
            <w:shd w:val="clear" w:color="auto" w:fill="auto"/>
            <w:vAlign w:val="center"/>
          </w:tcPr>
          <w:p w:rsidR="0061525D" w:rsidRPr="00B138F3" w:rsidRDefault="0061525D" w:rsidP="00D04A2A">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61525D" w:rsidRPr="00B138F3" w:rsidRDefault="0061525D" w:rsidP="00D04A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61525D" w:rsidRPr="00B138F3" w:rsidTr="00D04A2A">
        <w:trPr>
          <w:jc w:val="center"/>
        </w:trPr>
        <w:tc>
          <w:tcPr>
            <w:tcW w:w="442" w:type="dxa"/>
            <w:vMerge/>
            <w:shd w:val="clear" w:color="auto" w:fill="auto"/>
          </w:tcPr>
          <w:p w:rsidR="0061525D" w:rsidRPr="00B138F3" w:rsidRDefault="0061525D" w:rsidP="00D04A2A">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61525D" w:rsidRPr="00B138F3" w:rsidRDefault="0061525D" w:rsidP="00D04A2A">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61525D" w:rsidRPr="00B138F3" w:rsidRDefault="0061525D" w:rsidP="00D04A2A">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61525D" w:rsidRPr="00B138F3" w:rsidRDefault="0061525D" w:rsidP="00D04A2A">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61525D" w:rsidRPr="00B138F3" w:rsidRDefault="0061525D" w:rsidP="00D04A2A">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61525D" w:rsidRPr="00B138F3" w:rsidRDefault="0061525D" w:rsidP="00D04A2A">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сумма, подлежащая уплате (тыс. драмов)</w:t>
            </w:r>
          </w:p>
        </w:tc>
        <w:tc>
          <w:tcPr>
            <w:tcW w:w="1333" w:type="dxa"/>
            <w:vMerge w:val="restart"/>
            <w:shd w:val="clear" w:color="auto" w:fill="auto"/>
            <w:vAlign w:val="center"/>
          </w:tcPr>
          <w:p w:rsidR="0061525D" w:rsidRPr="00B138F3" w:rsidRDefault="0061525D" w:rsidP="00D04A2A">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61525D" w:rsidRPr="00B138F3" w:rsidTr="00D04A2A">
        <w:trPr>
          <w:trHeight w:val="1105"/>
          <w:jc w:val="center"/>
        </w:trPr>
        <w:tc>
          <w:tcPr>
            <w:tcW w:w="442" w:type="dxa"/>
            <w:vMerge/>
            <w:tcBorders>
              <w:bottom w:val="single" w:sz="4" w:space="0" w:color="auto"/>
            </w:tcBorders>
            <w:shd w:val="clear" w:color="auto" w:fill="auto"/>
          </w:tcPr>
          <w:p w:rsidR="0061525D" w:rsidRPr="00B138F3" w:rsidRDefault="0061525D" w:rsidP="00D04A2A">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61525D" w:rsidRPr="00B138F3" w:rsidRDefault="0061525D" w:rsidP="00D04A2A">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61525D" w:rsidRPr="00B138F3" w:rsidRDefault="0061525D" w:rsidP="00D04A2A">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61525D" w:rsidRPr="00B138F3" w:rsidRDefault="0061525D" w:rsidP="00D04A2A">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61525D" w:rsidRPr="00B138F3" w:rsidRDefault="0061525D" w:rsidP="00D04A2A">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61525D" w:rsidRPr="00B138F3" w:rsidRDefault="0061525D" w:rsidP="00D04A2A">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61525D" w:rsidRPr="00B138F3" w:rsidRDefault="0061525D" w:rsidP="00D04A2A">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61525D" w:rsidRPr="00B138F3" w:rsidRDefault="0061525D" w:rsidP="00D04A2A">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61525D" w:rsidRPr="00B138F3" w:rsidRDefault="0061525D" w:rsidP="00D04A2A">
            <w:pPr>
              <w:pStyle w:val="NormalWeb"/>
              <w:widowControl w:val="0"/>
              <w:spacing w:before="0" w:beforeAutospacing="0" w:after="120" w:afterAutospacing="0"/>
              <w:jc w:val="center"/>
              <w:rPr>
                <w:rFonts w:ascii="GHEA Grapalat" w:hAnsi="GHEA Grapalat"/>
                <w:sz w:val="16"/>
                <w:szCs w:val="16"/>
              </w:rPr>
            </w:pPr>
          </w:p>
        </w:tc>
      </w:tr>
      <w:tr w:rsidR="0061525D" w:rsidRPr="00B138F3" w:rsidTr="00D04A2A">
        <w:trPr>
          <w:jc w:val="center"/>
        </w:trPr>
        <w:tc>
          <w:tcPr>
            <w:tcW w:w="442" w:type="dxa"/>
            <w:shd w:val="clear" w:color="auto" w:fill="auto"/>
            <w:vAlign w:val="center"/>
          </w:tcPr>
          <w:p w:rsidR="0061525D" w:rsidRPr="00B138F3" w:rsidRDefault="0061525D" w:rsidP="00D04A2A">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61525D" w:rsidRPr="00B138F3" w:rsidRDefault="0061525D" w:rsidP="00D04A2A">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61525D" w:rsidRPr="00B138F3" w:rsidRDefault="0061525D" w:rsidP="00D04A2A">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61525D" w:rsidRPr="00B138F3" w:rsidRDefault="0061525D" w:rsidP="00D04A2A">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61525D" w:rsidRPr="00B138F3" w:rsidRDefault="0061525D" w:rsidP="00D04A2A">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61525D" w:rsidRPr="00B138F3" w:rsidRDefault="0061525D" w:rsidP="00D04A2A">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61525D" w:rsidRPr="00B138F3" w:rsidRDefault="0061525D" w:rsidP="00D04A2A">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61525D" w:rsidRPr="00B138F3" w:rsidRDefault="0061525D" w:rsidP="00D04A2A">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61525D" w:rsidRPr="00B138F3" w:rsidRDefault="0061525D" w:rsidP="00D04A2A">
            <w:pPr>
              <w:pStyle w:val="NormalWeb"/>
              <w:widowControl w:val="0"/>
              <w:spacing w:before="0" w:beforeAutospacing="0" w:after="120" w:afterAutospacing="0"/>
              <w:jc w:val="center"/>
              <w:rPr>
                <w:rFonts w:ascii="GHEA Grapalat" w:hAnsi="GHEA Grapalat"/>
                <w:sz w:val="16"/>
                <w:szCs w:val="16"/>
              </w:rPr>
            </w:pPr>
          </w:p>
        </w:tc>
      </w:tr>
      <w:tr w:rsidR="0061525D" w:rsidRPr="00B138F3" w:rsidTr="00D04A2A">
        <w:trPr>
          <w:jc w:val="center"/>
        </w:trPr>
        <w:tc>
          <w:tcPr>
            <w:tcW w:w="442" w:type="dxa"/>
            <w:shd w:val="clear" w:color="auto" w:fill="auto"/>
          </w:tcPr>
          <w:p w:rsidR="0061525D" w:rsidRPr="00B138F3" w:rsidRDefault="0061525D" w:rsidP="00D04A2A">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61525D" w:rsidRPr="00B138F3" w:rsidRDefault="0061525D" w:rsidP="00D04A2A">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61525D" w:rsidRPr="00B138F3" w:rsidRDefault="0061525D" w:rsidP="00D04A2A">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61525D" w:rsidRPr="00B138F3" w:rsidRDefault="0061525D" w:rsidP="00D04A2A">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61525D" w:rsidRPr="00B138F3" w:rsidRDefault="0061525D" w:rsidP="00D04A2A">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61525D" w:rsidRPr="00B138F3" w:rsidRDefault="0061525D" w:rsidP="00D04A2A">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61525D" w:rsidRPr="00B138F3" w:rsidRDefault="0061525D" w:rsidP="00D04A2A">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61525D" w:rsidRPr="00B138F3" w:rsidRDefault="0061525D" w:rsidP="00D04A2A">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61525D" w:rsidRPr="00B138F3" w:rsidRDefault="0061525D" w:rsidP="00D04A2A">
            <w:pPr>
              <w:pStyle w:val="NormalWeb"/>
              <w:widowControl w:val="0"/>
              <w:spacing w:before="0" w:beforeAutospacing="0" w:after="120" w:afterAutospacing="0"/>
              <w:jc w:val="center"/>
              <w:rPr>
                <w:rFonts w:ascii="GHEA Grapalat" w:hAnsi="GHEA Grapalat"/>
                <w:sz w:val="16"/>
                <w:szCs w:val="16"/>
              </w:rPr>
            </w:pPr>
          </w:p>
        </w:tc>
      </w:tr>
    </w:tbl>
    <w:p w:rsidR="0061525D" w:rsidRPr="00B138F3" w:rsidRDefault="0061525D" w:rsidP="0061525D">
      <w:pPr>
        <w:widowControl w:val="0"/>
        <w:spacing w:after="160"/>
        <w:ind w:firstLine="375"/>
        <w:jc w:val="both"/>
        <w:rPr>
          <w:rFonts w:ascii="GHEA Grapalat" w:hAnsi="GHEA Grapalat" w:cs="Arial"/>
          <w:iCs/>
          <w:lang w:val="en-US"/>
        </w:rPr>
      </w:pPr>
    </w:p>
    <w:p w:rsidR="0061525D" w:rsidRPr="00B138F3" w:rsidRDefault="0061525D" w:rsidP="0061525D">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61525D" w:rsidRPr="00B138F3" w:rsidRDefault="0061525D" w:rsidP="0061525D">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61525D" w:rsidRPr="00B138F3" w:rsidTr="00D04A2A">
        <w:trPr>
          <w:trHeight w:val="266"/>
          <w:tblCellSpacing w:w="7" w:type="dxa"/>
          <w:jc w:val="center"/>
        </w:trPr>
        <w:tc>
          <w:tcPr>
            <w:tcW w:w="0" w:type="auto"/>
            <w:vAlign w:val="center"/>
          </w:tcPr>
          <w:p w:rsidR="0061525D" w:rsidRPr="00B138F3" w:rsidRDefault="0061525D" w:rsidP="00D04A2A">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61525D" w:rsidRPr="00B138F3" w:rsidRDefault="0061525D" w:rsidP="00D04A2A">
            <w:pPr>
              <w:widowControl w:val="0"/>
              <w:spacing w:after="160"/>
              <w:jc w:val="center"/>
              <w:rPr>
                <w:rFonts w:ascii="GHEA Grapalat" w:hAnsi="GHEA Grapalat"/>
                <w:iCs/>
              </w:rPr>
            </w:pPr>
            <w:r w:rsidRPr="00B138F3">
              <w:rPr>
                <w:rFonts w:ascii="GHEA Grapalat" w:hAnsi="GHEA Grapalat"/>
              </w:rPr>
              <w:t>Товар принят</w:t>
            </w:r>
          </w:p>
        </w:tc>
      </w:tr>
      <w:tr w:rsidR="0061525D" w:rsidRPr="00B138F3" w:rsidTr="00D04A2A">
        <w:trPr>
          <w:trHeight w:val="473"/>
          <w:tblCellSpacing w:w="7" w:type="dxa"/>
          <w:jc w:val="center"/>
        </w:trPr>
        <w:tc>
          <w:tcPr>
            <w:tcW w:w="0" w:type="auto"/>
            <w:vAlign w:val="center"/>
          </w:tcPr>
          <w:p w:rsidR="0061525D" w:rsidRPr="00B138F3" w:rsidRDefault="0061525D" w:rsidP="00D04A2A">
            <w:pPr>
              <w:widowControl w:val="0"/>
              <w:jc w:val="center"/>
              <w:rPr>
                <w:rFonts w:ascii="GHEA Grapalat" w:hAnsi="GHEA Grapalat"/>
                <w:iCs/>
              </w:rPr>
            </w:pPr>
            <w:r w:rsidRPr="00B138F3">
              <w:rPr>
                <w:rFonts w:ascii="GHEA Grapalat" w:hAnsi="GHEA Grapalat"/>
              </w:rPr>
              <w:t xml:space="preserve">_______________________ </w:t>
            </w:r>
          </w:p>
          <w:p w:rsidR="0061525D" w:rsidRPr="00B138F3" w:rsidRDefault="0061525D" w:rsidP="00D04A2A">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61525D" w:rsidRPr="00B138F3" w:rsidRDefault="0061525D" w:rsidP="00D04A2A">
            <w:pPr>
              <w:widowControl w:val="0"/>
              <w:jc w:val="center"/>
              <w:rPr>
                <w:rFonts w:ascii="GHEA Grapalat" w:hAnsi="GHEA Grapalat"/>
                <w:iCs/>
              </w:rPr>
            </w:pPr>
            <w:r w:rsidRPr="00B138F3">
              <w:rPr>
                <w:rFonts w:ascii="GHEA Grapalat" w:hAnsi="GHEA Grapalat"/>
              </w:rPr>
              <w:t>_______________________</w:t>
            </w:r>
          </w:p>
          <w:p w:rsidR="0061525D" w:rsidRPr="00B138F3" w:rsidRDefault="0061525D" w:rsidP="00D04A2A">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61525D" w:rsidRPr="00B138F3" w:rsidTr="00D04A2A">
        <w:trPr>
          <w:trHeight w:val="503"/>
          <w:tblCellSpacing w:w="7" w:type="dxa"/>
          <w:jc w:val="center"/>
        </w:trPr>
        <w:tc>
          <w:tcPr>
            <w:tcW w:w="0" w:type="auto"/>
            <w:vAlign w:val="center"/>
          </w:tcPr>
          <w:p w:rsidR="0061525D" w:rsidRPr="00B138F3" w:rsidRDefault="0061525D" w:rsidP="00D04A2A">
            <w:pPr>
              <w:widowControl w:val="0"/>
              <w:jc w:val="center"/>
              <w:rPr>
                <w:rFonts w:ascii="GHEA Grapalat" w:hAnsi="GHEA Grapalat"/>
                <w:iCs/>
              </w:rPr>
            </w:pPr>
            <w:r w:rsidRPr="00B138F3">
              <w:rPr>
                <w:rFonts w:ascii="GHEA Grapalat" w:hAnsi="GHEA Grapalat"/>
              </w:rPr>
              <w:t xml:space="preserve">______________________ </w:t>
            </w:r>
          </w:p>
          <w:p w:rsidR="0061525D" w:rsidRPr="00B138F3" w:rsidRDefault="0061525D" w:rsidP="00D04A2A">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61525D" w:rsidRPr="00B138F3" w:rsidRDefault="0061525D" w:rsidP="00D04A2A">
            <w:pPr>
              <w:widowControl w:val="0"/>
              <w:jc w:val="center"/>
              <w:rPr>
                <w:rFonts w:ascii="GHEA Grapalat" w:hAnsi="GHEA Grapalat"/>
                <w:iCs/>
              </w:rPr>
            </w:pPr>
            <w:r w:rsidRPr="00B138F3">
              <w:rPr>
                <w:rFonts w:ascii="GHEA Grapalat" w:hAnsi="GHEA Grapalat"/>
              </w:rPr>
              <w:t>_______________________</w:t>
            </w:r>
          </w:p>
          <w:p w:rsidR="0061525D" w:rsidRPr="00B138F3" w:rsidRDefault="0061525D" w:rsidP="00D04A2A">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61525D" w:rsidRPr="00B138F3" w:rsidTr="00D04A2A">
        <w:trPr>
          <w:trHeight w:val="281"/>
          <w:tblCellSpacing w:w="7" w:type="dxa"/>
          <w:jc w:val="center"/>
        </w:trPr>
        <w:tc>
          <w:tcPr>
            <w:tcW w:w="0" w:type="auto"/>
            <w:vAlign w:val="center"/>
          </w:tcPr>
          <w:p w:rsidR="0061525D" w:rsidRPr="00B138F3" w:rsidRDefault="0061525D" w:rsidP="00D04A2A">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61525D" w:rsidRPr="00B138F3" w:rsidRDefault="0061525D" w:rsidP="00D04A2A">
            <w:pPr>
              <w:widowControl w:val="0"/>
              <w:spacing w:after="160"/>
              <w:jc w:val="center"/>
              <w:rPr>
                <w:rFonts w:ascii="GHEA Grapalat" w:hAnsi="GHEA Grapalat"/>
                <w:iCs/>
              </w:rPr>
            </w:pPr>
            <w:r w:rsidRPr="00B138F3">
              <w:rPr>
                <w:rFonts w:ascii="GHEA Grapalat" w:hAnsi="GHEA Grapalat"/>
              </w:rPr>
              <w:t>М. П.</w:t>
            </w:r>
          </w:p>
        </w:tc>
      </w:tr>
    </w:tbl>
    <w:p w:rsidR="0061525D" w:rsidRPr="00B138F3" w:rsidRDefault="0061525D" w:rsidP="0061525D">
      <w:pPr>
        <w:widowControl w:val="0"/>
        <w:spacing w:after="160"/>
        <w:jc w:val="right"/>
        <w:rPr>
          <w:rFonts w:ascii="GHEA Grapalat" w:hAnsi="GHEA Grapalat" w:cs="Sylfaen"/>
          <w:b/>
        </w:rPr>
      </w:pPr>
    </w:p>
    <w:p w:rsidR="0061525D" w:rsidRPr="00B138F3" w:rsidRDefault="0061525D" w:rsidP="0061525D">
      <w:pPr>
        <w:rPr>
          <w:rFonts w:ascii="GHEA Grapalat" w:hAnsi="GHEA Grapalat" w:cs="Sylfaen"/>
          <w:b/>
        </w:rPr>
      </w:pPr>
      <w:r w:rsidRPr="00B138F3">
        <w:rPr>
          <w:rFonts w:ascii="GHEA Grapalat" w:hAnsi="GHEA Grapalat" w:cs="Sylfaen"/>
          <w:b/>
        </w:rPr>
        <w:br w:type="page"/>
      </w:r>
    </w:p>
    <w:p w:rsidR="0061525D" w:rsidRPr="00B138F3" w:rsidRDefault="0061525D" w:rsidP="0061525D">
      <w:pPr>
        <w:widowControl w:val="0"/>
        <w:spacing w:after="160"/>
        <w:jc w:val="right"/>
        <w:rPr>
          <w:rFonts w:ascii="GHEA Grapalat" w:hAnsi="GHEA Grapalat" w:cs="Sylfaen"/>
          <w:i/>
        </w:rPr>
      </w:pPr>
      <w:r w:rsidRPr="00B138F3">
        <w:rPr>
          <w:rFonts w:ascii="GHEA Grapalat" w:hAnsi="GHEA Grapalat"/>
          <w:i/>
        </w:rPr>
        <w:lastRenderedPageBreak/>
        <w:t xml:space="preserve">Приложение № </w:t>
      </w:r>
      <w:r>
        <w:rPr>
          <w:rFonts w:ascii="GHEA Grapalat" w:hAnsi="GHEA Grapalat"/>
          <w:i/>
          <w:lang w:val="en-US"/>
        </w:rPr>
        <w:t>3</w:t>
      </w:r>
      <w:r w:rsidRPr="00B138F3">
        <w:rPr>
          <w:rFonts w:ascii="GHEA Grapalat" w:hAnsi="GHEA Grapalat"/>
          <w:i/>
        </w:rPr>
        <w:t>.1</w:t>
      </w:r>
    </w:p>
    <w:p w:rsidR="0061525D" w:rsidRPr="00AA5BD2" w:rsidRDefault="0061525D" w:rsidP="0061525D">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sidR="00971612" w:rsidRPr="006B18CD">
        <w:rPr>
          <w:rFonts w:ascii="GHEA Grapalat" w:hAnsi="GHEA Grapalat"/>
        </w:rPr>
        <w:t>ЕГС</w:t>
      </w:r>
      <w:r w:rsidR="00971612">
        <w:rPr>
          <w:rFonts w:ascii="GHEA Grapalat" w:hAnsi="GHEA Grapalat"/>
        </w:rPr>
        <w:t>-</w:t>
      </w:r>
      <w:r w:rsidR="00971612" w:rsidRPr="00C92C21">
        <w:rPr>
          <w:rFonts w:ascii="GHEA Grapalat" w:hAnsi="GHEA Grapalat"/>
        </w:rPr>
        <w:t>HMA-APDzB</w:t>
      </w:r>
      <w:r w:rsidR="00971612">
        <w:rPr>
          <w:rFonts w:ascii="GHEA Grapalat" w:hAnsi="GHEA Grapalat"/>
        </w:rPr>
        <w:t>-</w:t>
      </w:r>
      <w:r w:rsidR="00971612" w:rsidRPr="007C6E16">
        <w:rPr>
          <w:rFonts w:ascii="GHEA Grapalat" w:hAnsi="GHEA Grapalat"/>
        </w:rPr>
        <w:t>21</w:t>
      </w:r>
      <w:r w:rsidR="00971612">
        <w:rPr>
          <w:rFonts w:ascii="GHEA Grapalat" w:hAnsi="GHEA Grapalat"/>
        </w:rPr>
        <w:t>/</w:t>
      </w:r>
      <w:r w:rsidR="00D3537F">
        <w:rPr>
          <w:rFonts w:ascii="GHEA Grapalat" w:hAnsi="GHEA Grapalat"/>
          <w:lang w:val="en-US"/>
        </w:rPr>
        <w:t>4</w:t>
      </w:r>
      <w:r w:rsidR="00971612" w:rsidRPr="00413E59">
        <w:rPr>
          <w:rFonts w:ascii="GHEA Grapalat" w:hAnsi="GHEA Grapalat"/>
        </w:rPr>
        <w:t xml:space="preserve">  </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0D6FF5">
        <w:rPr>
          <w:rFonts w:ascii="GHEA Grapalat" w:hAnsi="GHEA Grapalat"/>
          <w:i/>
        </w:rPr>
        <w:t>2</w:t>
      </w:r>
      <w:r w:rsidRPr="00D75EE6">
        <w:rPr>
          <w:rFonts w:ascii="GHEA Grapalat" w:hAnsi="GHEA Grapalat"/>
          <w:i/>
        </w:rPr>
        <w:t>1</w:t>
      </w:r>
      <w:r w:rsidRPr="00AA5BD2">
        <w:rPr>
          <w:rFonts w:ascii="GHEA Grapalat" w:hAnsi="GHEA Grapalat"/>
          <w:i/>
        </w:rPr>
        <w:t>г.</w:t>
      </w:r>
    </w:p>
    <w:p w:rsidR="0061525D" w:rsidRPr="00B138F3" w:rsidRDefault="0061525D" w:rsidP="0061525D">
      <w:pPr>
        <w:widowControl w:val="0"/>
        <w:tabs>
          <w:tab w:val="left" w:pos="360"/>
          <w:tab w:val="left" w:pos="540"/>
        </w:tabs>
        <w:spacing w:after="160"/>
        <w:jc w:val="center"/>
        <w:rPr>
          <w:rFonts w:ascii="GHEA Grapalat" w:hAnsi="GHEA Grapalat" w:cs="Sylfaen"/>
          <w:b/>
          <w:bCs/>
        </w:rPr>
      </w:pPr>
    </w:p>
    <w:p w:rsidR="0061525D" w:rsidRPr="00B138F3" w:rsidRDefault="0061525D" w:rsidP="0061525D">
      <w:pPr>
        <w:widowControl w:val="0"/>
        <w:spacing w:after="160"/>
        <w:jc w:val="center"/>
        <w:rPr>
          <w:rFonts w:ascii="GHEA Grapalat" w:hAnsi="GHEA Grapalat" w:cs="Sylfaen"/>
          <w:bCs/>
        </w:rPr>
      </w:pPr>
      <w:r w:rsidRPr="00B138F3">
        <w:rPr>
          <w:rFonts w:ascii="GHEA Grapalat" w:hAnsi="GHEA Grapalat"/>
        </w:rPr>
        <w:t>АКТ №———</w:t>
      </w:r>
    </w:p>
    <w:p w:rsidR="0061525D" w:rsidRPr="00B138F3" w:rsidRDefault="0061525D" w:rsidP="0061525D">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61525D" w:rsidRPr="00B138F3" w:rsidRDefault="0061525D" w:rsidP="0061525D">
      <w:pPr>
        <w:widowControl w:val="0"/>
        <w:tabs>
          <w:tab w:val="left" w:pos="360"/>
          <w:tab w:val="left" w:pos="540"/>
        </w:tabs>
        <w:spacing w:after="160"/>
        <w:jc w:val="center"/>
        <w:rPr>
          <w:rFonts w:ascii="GHEA Grapalat" w:hAnsi="GHEA Grapalat" w:cs="Sylfaen"/>
        </w:rPr>
      </w:pPr>
    </w:p>
    <w:p w:rsidR="0061525D" w:rsidRPr="00B138F3" w:rsidRDefault="0061525D" w:rsidP="0061525D">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1525D" w:rsidRPr="00B138F3" w:rsidRDefault="0061525D" w:rsidP="0061525D">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1525D" w:rsidRPr="00B138F3" w:rsidRDefault="0061525D" w:rsidP="0061525D">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1525D" w:rsidRPr="00B138F3" w:rsidRDefault="0061525D" w:rsidP="0061525D">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1525D" w:rsidRPr="00B138F3" w:rsidRDefault="0061525D" w:rsidP="0061525D">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1525D" w:rsidRPr="00B138F3" w:rsidRDefault="0061525D" w:rsidP="0061525D">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61525D" w:rsidRPr="00B138F3" w:rsidRDefault="0061525D" w:rsidP="0061525D">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1525D" w:rsidRPr="00B138F3" w:rsidTr="00D04A2A">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61525D" w:rsidRPr="00B138F3" w:rsidRDefault="0061525D" w:rsidP="00D04A2A">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61525D" w:rsidRPr="00B138F3" w:rsidTr="00D04A2A">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1525D" w:rsidRPr="00B138F3" w:rsidRDefault="0061525D" w:rsidP="00D04A2A">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61525D" w:rsidRPr="00B138F3" w:rsidRDefault="0061525D" w:rsidP="00D04A2A">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61525D" w:rsidRPr="00B138F3" w:rsidRDefault="0061525D" w:rsidP="00D04A2A">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61525D" w:rsidRPr="00B138F3" w:rsidTr="00D04A2A">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1525D" w:rsidRPr="00B138F3" w:rsidRDefault="0061525D" w:rsidP="00D04A2A">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1525D" w:rsidRPr="00B138F3" w:rsidRDefault="0061525D" w:rsidP="00D04A2A">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1525D" w:rsidRPr="00B138F3" w:rsidRDefault="0061525D" w:rsidP="00D04A2A">
            <w:pPr>
              <w:widowControl w:val="0"/>
              <w:spacing w:after="120"/>
              <w:jc w:val="center"/>
              <w:rPr>
                <w:rFonts w:ascii="GHEA Grapalat" w:hAnsi="GHEA Grapalat" w:cs="Sylfaen"/>
                <w:sz w:val="20"/>
                <w:szCs w:val="20"/>
              </w:rPr>
            </w:pPr>
          </w:p>
        </w:tc>
      </w:tr>
      <w:tr w:rsidR="0061525D" w:rsidRPr="00B138F3" w:rsidTr="00D04A2A">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1525D" w:rsidRPr="00B138F3" w:rsidRDefault="0061525D" w:rsidP="00D04A2A">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1525D" w:rsidRPr="00B138F3" w:rsidRDefault="0061525D" w:rsidP="00D04A2A">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1525D" w:rsidRPr="00B138F3" w:rsidRDefault="0061525D" w:rsidP="00D04A2A">
            <w:pPr>
              <w:widowControl w:val="0"/>
              <w:spacing w:after="120"/>
              <w:jc w:val="center"/>
              <w:rPr>
                <w:rFonts w:ascii="GHEA Grapalat" w:hAnsi="GHEA Grapalat" w:cs="Sylfaen"/>
                <w:sz w:val="20"/>
                <w:szCs w:val="20"/>
              </w:rPr>
            </w:pPr>
          </w:p>
        </w:tc>
      </w:tr>
    </w:tbl>
    <w:p w:rsidR="0061525D" w:rsidRPr="00B138F3" w:rsidRDefault="0061525D" w:rsidP="0061525D">
      <w:pPr>
        <w:widowControl w:val="0"/>
        <w:tabs>
          <w:tab w:val="left" w:pos="360"/>
          <w:tab w:val="left" w:pos="540"/>
        </w:tabs>
        <w:spacing w:after="160"/>
        <w:jc w:val="both"/>
        <w:rPr>
          <w:rFonts w:ascii="GHEA Grapalat" w:hAnsi="GHEA Grapalat" w:cs="Sylfaen"/>
        </w:rPr>
      </w:pPr>
    </w:p>
    <w:p w:rsidR="0061525D" w:rsidRPr="00B138F3" w:rsidRDefault="0061525D" w:rsidP="0061525D">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61525D" w:rsidRDefault="0061525D" w:rsidP="0061525D">
      <w:pPr>
        <w:rPr>
          <w:rFonts w:ascii="GHEA Grapalat" w:hAnsi="GHEA Grapalat"/>
        </w:rPr>
      </w:pPr>
      <w:r>
        <w:rPr>
          <w:rFonts w:ascii="GHEA Grapalat" w:hAnsi="GHEA Grapalat"/>
        </w:rPr>
        <w:t xml:space="preserve">                                                      </w:t>
      </w:r>
    </w:p>
    <w:p w:rsidR="0061525D" w:rsidRPr="00B138F3" w:rsidRDefault="0061525D" w:rsidP="0061525D">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61525D" w:rsidRPr="00B138F3" w:rsidRDefault="0061525D" w:rsidP="0061525D">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61525D" w:rsidRPr="00B138F3" w:rsidTr="00D04A2A">
        <w:tc>
          <w:tcPr>
            <w:tcW w:w="4450" w:type="dxa"/>
          </w:tcPr>
          <w:p w:rsidR="0061525D" w:rsidRPr="00B138F3" w:rsidRDefault="0061525D" w:rsidP="00D04A2A">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61525D" w:rsidRPr="00B138F3" w:rsidRDefault="0061525D" w:rsidP="00D04A2A">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61525D" w:rsidRPr="00B138F3" w:rsidRDefault="0061525D" w:rsidP="0061525D">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61525D" w:rsidRPr="00B138F3" w:rsidRDefault="0061525D" w:rsidP="0061525D">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1525D" w:rsidRPr="00B138F3" w:rsidTr="00D04A2A">
        <w:trPr>
          <w:tblCellSpacing w:w="7" w:type="dxa"/>
          <w:jc w:val="center"/>
        </w:trPr>
        <w:tc>
          <w:tcPr>
            <w:tcW w:w="0" w:type="auto"/>
            <w:vAlign w:val="center"/>
          </w:tcPr>
          <w:p w:rsidR="0061525D" w:rsidRPr="00B138F3" w:rsidRDefault="0061525D" w:rsidP="00D04A2A">
            <w:pPr>
              <w:widowControl w:val="0"/>
              <w:jc w:val="center"/>
              <w:rPr>
                <w:rFonts w:ascii="GHEA Grapalat" w:hAnsi="GHEA Grapalat" w:cs="GHEA Grapalat"/>
              </w:rPr>
            </w:pPr>
            <w:r w:rsidRPr="00B138F3">
              <w:rPr>
                <w:rFonts w:ascii="GHEA Grapalat" w:hAnsi="GHEA Grapalat"/>
              </w:rPr>
              <w:t xml:space="preserve">___________________________ </w:t>
            </w:r>
          </w:p>
          <w:p w:rsidR="0061525D" w:rsidRPr="00B138F3" w:rsidRDefault="0061525D" w:rsidP="00D04A2A">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61525D" w:rsidRPr="00B138F3" w:rsidRDefault="0061525D" w:rsidP="00D04A2A">
            <w:pPr>
              <w:widowControl w:val="0"/>
              <w:jc w:val="center"/>
              <w:rPr>
                <w:rFonts w:ascii="GHEA Grapalat" w:hAnsi="GHEA Grapalat" w:cs="GHEA Grapalat"/>
              </w:rPr>
            </w:pPr>
            <w:r w:rsidRPr="00B138F3">
              <w:rPr>
                <w:rFonts w:ascii="GHEA Grapalat" w:hAnsi="GHEA Grapalat"/>
              </w:rPr>
              <w:t>___________________________</w:t>
            </w:r>
          </w:p>
          <w:p w:rsidR="0061525D" w:rsidRPr="00B138F3" w:rsidRDefault="0061525D" w:rsidP="00D04A2A">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61525D" w:rsidRPr="00B138F3" w:rsidTr="00D04A2A">
        <w:trPr>
          <w:tblCellSpacing w:w="7" w:type="dxa"/>
          <w:jc w:val="center"/>
        </w:trPr>
        <w:tc>
          <w:tcPr>
            <w:tcW w:w="0" w:type="auto"/>
            <w:vAlign w:val="center"/>
          </w:tcPr>
          <w:p w:rsidR="0061525D" w:rsidRPr="00B138F3" w:rsidRDefault="0061525D" w:rsidP="00D04A2A">
            <w:pPr>
              <w:widowControl w:val="0"/>
              <w:jc w:val="center"/>
              <w:rPr>
                <w:rFonts w:ascii="GHEA Grapalat" w:hAnsi="GHEA Grapalat" w:cs="GHEA Grapalat"/>
              </w:rPr>
            </w:pPr>
            <w:r w:rsidRPr="00B138F3">
              <w:rPr>
                <w:rFonts w:ascii="GHEA Grapalat" w:hAnsi="GHEA Grapalat"/>
              </w:rPr>
              <w:t xml:space="preserve">___________________________ </w:t>
            </w:r>
          </w:p>
          <w:p w:rsidR="0061525D" w:rsidRPr="00B138F3" w:rsidRDefault="0061525D" w:rsidP="00D04A2A">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61525D" w:rsidRPr="00B138F3" w:rsidRDefault="0061525D" w:rsidP="00D04A2A">
            <w:pPr>
              <w:widowControl w:val="0"/>
              <w:jc w:val="center"/>
              <w:rPr>
                <w:rFonts w:ascii="GHEA Grapalat" w:hAnsi="GHEA Grapalat" w:cs="GHEA Grapalat"/>
              </w:rPr>
            </w:pPr>
            <w:r w:rsidRPr="00B138F3">
              <w:rPr>
                <w:rFonts w:ascii="GHEA Grapalat" w:hAnsi="GHEA Grapalat"/>
              </w:rPr>
              <w:t>___________________________</w:t>
            </w:r>
          </w:p>
          <w:p w:rsidR="0061525D" w:rsidRPr="00B138F3" w:rsidRDefault="0061525D" w:rsidP="00D04A2A">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61525D">
      <w:pPr>
        <w:widowControl w:val="0"/>
        <w:spacing w:after="160"/>
        <w:ind w:firstLine="567"/>
        <w:jc w:val="right"/>
        <w:rPr>
          <w:rFonts w:ascii="GHEA Grapalat" w:hAnsi="GHEA Grapalat" w:cs="Sylfaen"/>
          <w:b/>
        </w:rPr>
      </w:pPr>
    </w:p>
    <w:sectPr w:rsidR="00071D1C" w:rsidRPr="00B138F3" w:rsidSect="0061525D">
      <w:footerReference w:type="default" r:id="rId10"/>
      <w:footnotePr>
        <w:pos w:val="beneathText"/>
      </w:footnotePr>
      <w:pgSz w:w="11906" w:h="16838" w:code="9"/>
      <w:pgMar w:top="630" w:right="836" w:bottom="1418" w:left="1080"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5D30" w:rsidRDefault="00445D30">
      <w:r>
        <w:separator/>
      </w:r>
    </w:p>
  </w:endnote>
  <w:endnote w:type="continuationSeparator" w:id="0">
    <w:p w:rsidR="00445D30" w:rsidRDefault="00445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LatRus">
    <w:panose1 w:val="020B0604020202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7543061"/>
      <w:docPartObj>
        <w:docPartGallery w:val="Page Numbers (Bottom of Page)"/>
        <w:docPartUnique/>
      </w:docPartObj>
    </w:sdtPr>
    <w:sdtEndPr>
      <w:rPr>
        <w:rFonts w:ascii="GHEA Grapalat" w:hAnsi="GHEA Grapalat"/>
        <w:sz w:val="24"/>
        <w:szCs w:val="24"/>
      </w:rPr>
    </w:sdtEndPr>
    <w:sdtContent>
      <w:p w:rsidR="0061525D" w:rsidRPr="00C861E9" w:rsidRDefault="0061525D">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4513FF">
          <w:rPr>
            <w:rFonts w:ascii="GHEA Grapalat" w:hAnsi="GHEA Grapalat"/>
            <w:noProof/>
            <w:sz w:val="24"/>
            <w:szCs w:val="24"/>
          </w:rPr>
          <w:t>11</w:t>
        </w:r>
        <w:r w:rsidRPr="00C861E9">
          <w:rPr>
            <w:rFonts w:ascii="GHEA Grapalat" w:hAnsi="GHEA Grapalat"/>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965CDA" w:rsidRPr="00C861E9" w:rsidRDefault="00965CDA">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4513FF">
          <w:rPr>
            <w:rFonts w:ascii="GHEA Grapalat" w:hAnsi="GHEA Grapalat"/>
            <w:noProof/>
            <w:sz w:val="24"/>
            <w:szCs w:val="24"/>
          </w:rPr>
          <w:t>89</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5D30" w:rsidRDefault="00445D30">
      <w:r>
        <w:separator/>
      </w:r>
    </w:p>
  </w:footnote>
  <w:footnote w:type="continuationSeparator" w:id="0">
    <w:p w:rsidR="00445D30" w:rsidRDefault="00445D30">
      <w:r>
        <w:continuationSeparator/>
      </w:r>
    </w:p>
  </w:footnote>
  <w:footnote w:id="1">
    <w:p w:rsidR="00965CDA" w:rsidRPr="0034222E" w:rsidDel="00932115" w:rsidRDefault="00965CDA" w:rsidP="00AF1F59">
      <w:pPr>
        <w:pStyle w:val="FootnoteText"/>
        <w:jc w:val="both"/>
        <w:rPr>
          <w:del w:id="1" w:author="Inesa Kocharyan" w:date="2019-10-29T12:18:00Z"/>
        </w:rPr>
      </w:pPr>
      <w:r w:rsidRPr="0034222E">
        <w:rPr>
          <w:rStyle w:val="FootnoteReference"/>
        </w:rPr>
        <w:t>7</w:t>
      </w:r>
      <w:r w:rsidRPr="0034222E">
        <w:t xml:space="preserve"> </w:t>
      </w:r>
      <w:r w:rsidRPr="0034222E">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34222E" w:rsidDel="001B47B5">
        <w:rPr>
          <w:rFonts w:ascii="GHEA Grapalat" w:hAnsi="GHEA Grapalat"/>
        </w:rPr>
        <w:t xml:space="preserve"> </w:t>
      </w:r>
      <w:r w:rsidRPr="0034222E">
        <w:rPr>
          <w:rFonts w:ascii="GHEA Grapalat" w:hAnsi="GHEA Grapalat"/>
          <w:i/>
        </w:rPr>
        <w:t>".</w:t>
      </w:r>
    </w:p>
  </w:footnote>
  <w:footnote w:id="2">
    <w:p w:rsidR="00965CDA" w:rsidRPr="00FE2AA4" w:rsidRDefault="00965CDA">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3">
    <w:p w:rsidR="00965CDA" w:rsidRPr="008842CE" w:rsidRDefault="00965CDA"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965CDA" w:rsidRPr="000811C1" w:rsidRDefault="00965CDA">
      <w:pPr>
        <w:pStyle w:val="FootnoteText"/>
        <w:rPr>
          <w:lang w:val="af-ZA"/>
        </w:rPr>
      </w:pPr>
    </w:p>
  </w:footnote>
  <w:footnote w:id="4">
    <w:p w:rsidR="00F50B0E" w:rsidRPr="004A4643" w:rsidRDefault="00F50B0E" w:rsidP="00F50B0E">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5">
    <w:p w:rsidR="00965CDA" w:rsidRPr="00A31673" w:rsidRDefault="00965CDA">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6">
    <w:p w:rsidR="00965CDA" w:rsidRPr="00DE7706" w:rsidRDefault="00965CDA">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7">
    <w:p w:rsidR="00965CDA" w:rsidRPr="008416BA" w:rsidRDefault="00965CDA"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965CDA" w:rsidRDefault="00965CDA" w:rsidP="006B3E56">
      <w:pPr>
        <w:jc w:val="both"/>
      </w:pPr>
    </w:p>
    <w:p w:rsidR="00965CDA" w:rsidRPr="008B70EB" w:rsidRDefault="00965CDA"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965CDA" w:rsidRPr="008B70EB" w:rsidRDefault="00965CDA"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965CDA" w:rsidRPr="008B70EB" w:rsidRDefault="00965CDA"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965CDA" w:rsidRDefault="00965CDA" w:rsidP="00637230">
      <w:pPr>
        <w:jc w:val="both"/>
        <w:rPr>
          <w:rFonts w:asciiTheme="minorHAnsi" w:hAnsiTheme="minorHAnsi"/>
          <w:lang w:val="af-ZA"/>
        </w:rPr>
      </w:pPr>
    </w:p>
  </w:footnote>
  <w:footnote w:id="8">
    <w:p w:rsidR="00965CDA" w:rsidRPr="00D3436F" w:rsidRDefault="00965CDA"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965CDA" w:rsidRPr="00D3436F" w:rsidRDefault="00965CDA">
      <w:pPr>
        <w:pStyle w:val="FootnoteText"/>
        <w:rPr>
          <w:lang w:val="es-ES"/>
        </w:rPr>
      </w:pPr>
    </w:p>
  </w:footnote>
  <w:footnote w:id="9">
    <w:p w:rsidR="0061525D" w:rsidRPr="008842CE" w:rsidRDefault="0061525D" w:rsidP="0061525D">
      <w:pPr>
        <w:pStyle w:val="FootnoteText"/>
        <w:jc w:val="both"/>
      </w:pPr>
    </w:p>
  </w:footnote>
  <w:footnote w:id="10">
    <w:p w:rsidR="0061525D" w:rsidRPr="008842CE" w:rsidRDefault="0061525D" w:rsidP="0061525D">
      <w:pPr>
        <w:pStyle w:val="FootnoteText"/>
        <w:jc w:val="both"/>
      </w:pPr>
    </w:p>
  </w:footnote>
  <w:footnote w:id="11">
    <w:p w:rsidR="00173BC3" w:rsidRPr="00D3436F" w:rsidRDefault="00173BC3" w:rsidP="00173BC3">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2">
    <w:p w:rsidR="00173BC3" w:rsidRPr="00402BC3" w:rsidRDefault="00173BC3" w:rsidP="00173BC3">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173BC3" w:rsidRPr="00552088" w:rsidRDefault="00173BC3" w:rsidP="00173BC3">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173BC3" w:rsidRPr="00D3436F" w:rsidRDefault="00173BC3" w:rsidP="00173BC3">
      <w:pPr>
        <w:pStyle w:val="FootnoteText"/>
        <w:rPr>
          <w:lang w:val="hy-AM"/>
        </w:rPr>
      </w:pPr>
    </w:p>
  </w:footnote>
  <w:footnote w:id="13">
    <w:p w:rsidR="00173BC3" w:rsidRPr="00D3436F" w:rsidRDefault="00173BC3" w:rsidP="00173BC3">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rsidR="00173BC3" w:rsidRPr="008842CE" w:rsidRDefault="00173BC3" w:rsidP="00173BC3">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173BC3" w:rsidRPr="00D3436F" w:rsidRDefault="00173BC3" w:rsidP="00173BC3">
      <w:pPr>
        <w:pStyle w:val="FootnoteText"/>
        <w:rPr>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87F"/>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B2C"/>
    <w:rsid w:val="000B7C54"/>
    <w:rsid w:val="000C062F"/>
    <w:rsid w:val="000C0A9D"/>
    <w:rsid w:val="000C165F"/>
    <w:rsid w:val="000C264F"/>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8A8"/>
    <w:rsid w:val="00173BC3"/>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0BE"/>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42FD"/>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628"/>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449"/>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C04"/>
    <w:rsid w:val="002D7D70"/>
    <w:rsid w:val="002E069D"/>
    <w:rsid w:val="002E0768"/>
    <w:rsid w:val="002E0877"/>
    <w:rsid w:val="002E2ABE"/>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ACD"/>
    <w:rsid w:val="00317BD2"/>
    <w:rsid w:val="0032071C"/>
    <w:rsid w:val="00321A56"/>
    <w:rsid w:val="00321B20"/>
    <w:rsid w:val="003240F7"/>
    <w:rsid w:val="00325043"/>
    <w:rsid w:val="0032548E"/>
    <w:rsid w:val="00325546"/>
    <w:rsid w:val="003259C5"/>
    <w:rsid w:val="00325CC0"/>
    <w:rsid w:val="0032620B"/>
    <w:rsid w:val="003262C2"/>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7EAA"/>
    <w:rsid w:val="004300C2"/>
    <w:rsid w:val="00431998"/>
    <w:rsid w:val="00431A0A"/>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E87"/>
    <w:rsid w:val="0044556F"/>
    <w:rsid w:val="00445D30"/>
    <w:rsid w:val="0044660E"/>
    <w:rsid w:val="00447808"/>
    <w:rsid w:val="00447B76"/>
    <w:rsid w:val="00447FFD"/>
    <w:rsid w:val="004504F0"/>
    <w:rsid w:val="00450C30"/>
    <w:rsid w:val="004513FF"/>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87A29"/>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1EB"/>
    <w:rsid w:val="004B7B69"/>
    <w:rsid w:val="004C17D2"/>
    <w:rsid w:val="004C1D9B"/>
    <w:rsid w:val="004C217A"/>
    <w:rsid w:val="004C2EE5"/>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3EDE"/>
    <w:rsid w:val="00544728"/>
    <w:rsid w:val="00544D9F"/>
    <w:rsid w:val="005457B4"/>
    <w:rsid w:val="00545F4E"/>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5888"/>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3A1"/>
    <w:rsid w:val="00607F7B"/>
    <w:rsid w:val="00611998"/>
    <w:rsid w:val="0061231B"/>
    <w:rsid w:val="006132ED"/>
    <w:rsid w:val="00613320"/>
    <w:rsid w:val="00614934"/>
    <w:rsid w:val="0061522D"/>
    <w:rsid w:val="0061525D"/>
    <w:rsid w:val="006154C5"/>
    <w:rsid w:val="00615570"/>
    <w:rsid w:val="00615B35"/>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50073"/>
    <w:rsid w:val="00650458"/>
    <w:rsid w:val="006505D2"/>
    <w:rsid w:val="00650DCD"/>
    <w:rsid w:val="00651408"/>
    <w:rsid w:val="006516C8"/>
    <w:rsid w:val="006519EF"/>
    <w:rsid w:val="00651E02"/>
    <w:rsid w:val="006521E5"/>
    <w:rsid w:val="00654ADD"/>
    <w:rsid w:val="00654B3F"/>
    <w:rsid w:val="00654E19"/>
    <w:rsid w:val="00655890"/>
    <w:rsid w:val="00655E71"/>
    <w:rsid w:val="00655EBD"/>
    <w:rsid w:val="006567DE"/>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B7500"/>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540"/>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CFF"/>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844"/>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4126"/>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72D"/>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8C1"/>
    <w:rsid w:val="008D7FF8"/>
    <w:rsid w:val="008E00F2"/>
    <w:rsid w:val="008E0490"/>
    <w:rsid w:val="008E138A"/>
    <w:rsid w:val="008E1532"/>
    <w:rsid w:val="008E1937"/>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CDA"/>
    <w:rsid w:val="00965E05"/>
    <w:rsid w:val="00965FCF"/>
    <w:rsid w:val="009666E0"/>
    <w:rsid w:val="009673B8"/>
    <w:rsid w:val="00970000"/>
    <w:rsid w:val="0097080F"/>
    <w:rsid w:val="00971612"/>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5D44"/>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14"/>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1FAA"/>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582"/>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CE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90796"/>
    <w:rsid w:val="00C9153B"/>
    <w:rsid w:val="00C91F69"/>
    <w:rsid w:val="00C929A7"/>
    <w:rsid w:val="00C92C21"/>
    <w:rsid w:val="00C94323"/>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37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156"/>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AC0"/>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1CF5"/>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4618"/>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0B0E"/>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57"/>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6CB"/>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1523362">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86427917">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325760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86238345">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153184-9660-4FEA-BAF9-FA52F423D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1754</TotalTime>
  <Pages>89</Pages>
  <Words>20798</Words>
  <Characters>118553</Characters>
  <Application>Microsoft Office Word</Application>
  <DocSecurity>0</DocSecurity>
  <Lines>987</Lines>
  <Paragraphs>278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139073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Armen Minasyan</cp:lastModifiedBy>
  <cp:revision>988</cp:revision>
  <cp:lastPrinted>2018-02-16T07:12:00Z</cp:lastPrinted>
  <dcterms:created xsi:type="dcterms:W3CDTF">2019-10-28T07:04:00Z</dcterms:created>
  <dcterms:modified xsi:type="dcterms:W3CDTF">2021-11-26T09:00:00Z</dcterms:modified>
</cp:coreProperties>
</file>